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2F87C" w14:textId="77777777" w:rsidR="00B06965" w:rsidRPr="00127406" w:rsidRDefault="00B06965" w:rsidP="00257A1C">
      <w:pPr>
        <w:pStyle w:val="af1"/>
        <w:tabs>
          <w:tab w:val="center" w:pos="8222"/>
        </w:tabs>
        <w:jc w:val="both"/>
        <w:rPr>
          <w:rFonts w:ascii="Times New Roman" w:hAnsi="Times New Roman"/>
          <w:b/>
          <w:sz w:val="24"/>
          <w:szCs w:val="24"/>
        </w:rPr>
      </w:pPr>
      <w:r w:rsidRPr="00127406">
        <w:rPr>
          <w:rFonts w:ascii="Times New Roman" w:hAnsi="Times New Roman"/>
          <w:b/>
          <w:bCs/>
          <w:color w:val="000000"/>
          <w:sz w:val="24"/>
          <w:szCs w:val="24"/>
        </w:rPr>
        <w:tab/>
        <w:t>УТВЕРЖДАЮ</w:t>
      </w:r>
    </w:p>
    <w:p w14:paraId="17E398DF" w14:textId="75ADE7BB" w:rsidR="00B06965" w:rsidRPr="00127406" w:rsidRDefault="00485274" w:rsidP="00485274">
      <w:pPr>
        <w:pStyle w:val="af1"/>
        <w:tabs>
          <w:tab w:val="left" w:pos="637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</w:t>
      </w:r>
      <w:r w:rsidR="00B06965" w:rsidRPr="00127406">
        <w:rPr>
          <w:rFonts w:ascii="Times New Roman" w:hAnsi="Times New Roman"/>
          <w:sz w:val="24"/>
          <w:szCs w:val="24"/>
        </w:rPr>
        <w:t>ерв</w:t>
      </w:r>
      <w:r>
        <w:rPr>
          <w:rFonts w:ascii="Times New Roman" w:hAnsi="Times New Roman"/>
          <w:sz w:val="24"/>
          <w:szCs w:val="24"/>
        </w:rPr>
        <w:t>ый</w:t>
      </w:r>
      <w:r w:rsidR="00B06965" w:rsidRPr="00127406">
        <w:rPr>
          <w:rFonts w:ascii="Times New Roman" w:hAnsi="Times New Roman"/>
          <w:sz w:val="24"/>
          <w:szCs w:val="24"/>
        </w:rPr>
        <w:t xml:space="preserve"> з</w:t>
      </w:r>
      <w:r w:rsidR="000A53FB">
        <w:rPr>
          <w:rFonts w:ascii="Times New Roman" w:hAnsi="Times New Roman"/>
          <w:color w:val="000000"/>
          <w:sz w:val="24"/>
          <w:szCs w:val="24"/>
        </w:rPr>
        <w:t>аместител</w:t>
      </w:r>
      <w:r>
        <w:rPr>
          <w:rFonts w:ascii="Times New Roman" w:hAnsi="Times New Roman"/>
          <w:color w:val="000000"/>
          <w:sz w:val="24"/>
          <w:szCs w:val="24"/>
        </w:rPr>
        <w:t>ь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 xml:space="preserve"> директора</w:t>
      </w:r>
      <w:r w:rsidR="000A53F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>–</w:t>
      </w:r>
    </w:p>
    <w:p w14:paraId="116C651A" w14:textId="2302B6C1" w:rsidR="00B06965" w:rsidRPr="00127406" w:rsidRDefault="00485274" w:rsidP="00485274">
      <w:pPr>
        <w:pStyle w:val="af1"/>
        <w:tabs>
          <w:tab w:val="left" w:pos="6379"/>
        </w:tabs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главный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 xml:space="preserve"> инженер филиала ПАО</w:t>
      </w:r>
    </w:p>
    <w:p w14:paraId="066F51DE" w14:textId="649ED8FD" w:rsidR="00B06965" w:rsidRPr="00127406" w:rsidRDefault="00485274" w:rsidP="00485274">
      <w:pPr>
        <w:pStyle w:val="af1"/>
        <w:tabs>
          <w:tab w:val="left" w:pos="637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>«</w:t>
      </w:r>
      <w:r w:rsidR="00257A1C">
        <w:rPr>
          <w:rFonts w:ascii="Times New Roman" w:hAnsi="Times New Roman"/>
          <w:color w:val="000000"/>
          <w:sz w:val="24"/>
          <w:szCs w:val="24"/>
        </w:rPr>
        <w:t>Россети Центр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>»</w:t>
      </w:r>
      <w:r w:rsidR="00257A1C" w:rsidRPr="00257A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>-</w:t>
      </w:r>
      <w:r w:rsidR="00257A1C" w:rsidRPr="00257A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>«Липецкэнерго»</w:t>
      </w:r>
    </w:p>
    <w:p w14:paraId="77A466B2" w14:textId="69903914" w:rsidR="00B06965" w:rsidRPr="00127406" w:rsidRDefault="00654510" w:rsidP="00485274">
      <w:pPr>
        <w:shd w:val="clear" w:color="auto" w:fill="FFFFFF"/>
        <w:tabs>
          <w:tab w:val="left" w:pos="6379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</w:t>
      </w:r>
      <w:r w:rsidR="00485274">
        <w:rPr>
          <w:color w:val="000000"/>
          <w:sz w:val="24"/>
          <w:szCs w:val="24"/>
        </w:rPr>
        <w:tab/>
      </w:r>
      <w:r w:rsidR="00B06965">
        <w:rPr>
          <w:color w:val="000000"/>
          <w:sz w:val="24"/>
          <w:szCs w:val="24"/>
        </w:rPr>
        <w:t>____</w:t>
      </w:r>
      <w:r w:rsidR="00257A1C" w:rsidRPr="00257A1C">
        <w:rPr>
          <w:color w:val="000000"/>
          <w:sz w:val="24"/>
          <w:szCs w:val="24"/>
        </w:rPr>
        <w:t>_</w:t>
      </w:r>
      <w:r w:rsidR="00B2222A">
        <w:rPr>
          <w:color w:val="000000"/>
          <w:sz w:val="24"/>
          <w:szCs w:val="24"/>
        </w:rPr>
        <w:t>__</w:t>
      </w:r>
      <w:r w:rsidR="008F3721">
        <w:rPr>
          <w:color w:val="000000"/>
          <w:sz w:val="24"/>
          <w:szCs w:val="24"/>
        </w:rPr>
        <w:t>___</w:t>
      </w:r>
      <w:r w:rsidR="00B2222A">
        <w:rPr>
          <w:color w:val="000000"/>
          <w:sz w:val="24"/>
          <w:szCs w:val="24"/>
        </w:rPr>
        <w:t xml:space="preserve">__________ </w:t>
      </w:r>
      <w:r w:rsidR="008F3721"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 w:rsidR="008F3721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 w:rsidR="008F3721">
        <w:rPr>
          <w:color w:val="000000"/>
          <w:sz w:val="24"/>
          <w:szCs w:val="24"/>
        </w:rPr>
        <w:t>Яшин</w:t>
      </w:r>
    </w:p>
    <w:p w14:paraId="7904AB94" w14:textId="479EDFF2" w:rsidR="00B06965" w:rsidRPr="00127406" w:rsidRDefault="00654510" w:rsidP="00485274">
      <w:pPr>
        <w:shd w:val="clear" w:color="auto" w:fill="FFFFFF"/>
        <w:tabs>
          <w:tab w:val="left" w:pos="6379"/>
        </w:tabs>
        <w:jc w:val="both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          </w:t>
      </w:r>
      <w:r w:rsidR="00485274">
        <w:rPr>
          <w:bCs/>
          <w:color w:val="000000"/>
          <w:sz w:val="24"/>
          <w:szCs w:val="24"/>
        </w:rPr>
        <w:tab/>
      </w:r>
      <w:r w:rsidR="00B06965">
        <w:rPr>
          <w:color w:val="000000"/>
          <w:sz w:val="24"/>
          <w:szCs w:val="24"/>
        </w:rPr>
        <w:t>«_____»</w:t>
      </w:r>
      <w:r w:rsidR="00B2222A">
        <w:rPr>
          <w:color w:val="000000"/>
          <w:sz w:val="24"/>
          <w:szCs w:val="24"/>
        </w:rPr>
        <w:t xml:space="preserve"> </w:t>
      </w:r>
      <w:r w:rsidR="00B06965">
        <w:rPr>
          <w:color w:val="000000"/>
          <w:sz w:val="24"/>
          <w:szCs w:val="24"/>
        </w:rPr>
        <w:t>_</w:t>
      </w:r>
      <w:r w:rsidR="00257A1C" w:rsidRPr="00460977">
        <w:rPr>
          <w:color w:val="000000"/>
          <w:sz w:val="24"/>
          <w:szCs w:val="24"/>
        </w:rPr>
        <w:t>_</w:t>
      </w:r>
      <w:r w:rsidR="00B06965">
        <w:rPr>
          <w:color w:val="000000"/>
          <w:sz w:val="24"/>
          <w:szCs w:val="24"/>
        </w:rPr>
        <w:t>__</w:t>
      </w:r>
      <w:r w:rsidR="00B06965" w:rsidRPr="00127406">
        <w:rPr>
          <w:color w:val="000000"/>
          <w:sz w:val="24"/>
          <w:szCs w:val="24"/>
        </w:rPr>
        <w:t>____</w:t>
      </w:r>
      <w:r w:rsidR="00B2222A">
        <w:rPr>
          <w:color w:val="000000"/>
          <w:sz w:val="24"/>
          <w:szCs w:val="24"/>
        </w:rPr>
        <w:t>_</w:t>
      </w:r>
      <w:r w:rsidR="00485274">
        <w:rPr>
          <w:color w:val="000000"/>
          <w:sz w:val="24"/>
          <w:szCs w:val="24"/>
        </w:rPr>
        <w:t>_</w:t>
      </w:r>
      <w:r w:rsidR="00077ED8">
        <w:rPr>
          <w:color w:val="000000"/>
          <w:sz w:val="24"/>
          <w:szCs w:val="24"/>
        </w:rPr>
        <w:t>_</w:t>
      </w:r>
      <w:r w:rsidR="00B06965" w:rsidRPr="00127406">
        <w:rPr>
          <w:color w:val="000000"/>
          <w:sz w:val="24"/>
          <w:szCs w:val="24"/>
        </w:rPr>
        <w:t>____</w:t>
      </w:r>
      <w:r w:rsidR="00567470">
        <w:rPr>
          <w:color w:val="000000"/>
          <w:sz w:val="24"/>
          <w:szCs w:val="24"/>
        </w:rPr>
        <w:t>_</w:t>
      </w:r>
      <w:r w:rsidR="00B06965" w:rsidRPr="00127406">
        <w:rPr>
          <w:color w:val="000000"/>
          <w:sz w:val="24"/>
          <w:szCs w:val="24"/>
        </w:rPr>
        <w:t>_</w:t>
      </w:r>
      <w:r w:rsidR="00567470">
        <w:rPr>
          <w:color w:val="000000"/>
          <w:sz w:val="24"/>
          <w:szCs w:val="24"/>
        </w:rPr>
        <w:t xml:space="preserve"> </w:t>
      </w:r>
      <w:r w:rsidR="00B06965" w:rsidRPr="00127406">
        <w:rPr>
          <w:color w:val="000000"/>
          <w:sz w:val="24"/>
          <w:szCs w:val="24"/>
        </w:rPr>
        <w:t>202</w:t>
      </w:r>
      <w:r w:rsidR="006310CB">
        <w:rPr>
          <w:color w:val="000000"/>
          <w:sz w:val="24"/>
          <w:szCs w:val="24"/>
        </w:rPr>
        <w:t>2</w:t>
      </w:r>
      <w:r w:rsidR="00B06965" w:rsidRPr="00127406">
        <w:rPr>
          <w:color w:val="000000"/>
          <w:sz w:val="24"/>
          <w:szCs w:val="24"/>
        </w:rPr>
        <w:t xml:space="preserve"> г.</w:t>
      </w:r>
    </w:p>
    <w:p w14:paraId="765A2EF2" w14:textId="77777777" w:rsidR="00B06965" w:rsidRDefault="00B06965" w:rsidP="004B32B1">
      <w:pPr>
        <w:pStyle w:val="2"/>
        <w:numPr>
          <w:ilvl w:val="0"/>
          <w:numId w:val="0"/>
        </w:numPr>
        <w:rPr>
          <w:sz w:val="24"/>
          <w:szCs w:val="24"/>
        </w:rPr>
      </w:pPr>
    </w:p>
    <w:p w14:paraId="5713BDC4" w14:textId="588A3215" w:rsidR="00915176" w:rsidRPr="00C43B71" w:rsidRDefault="00C72C15" w:rsidP="004B32B1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A03DF">
        <w:rPr>
          <w:sz w:val="24"/>
          <w:szCs w:val="24"/>
        </w:rPr>
        <w:t>ТЕХНИЧЕСКОЕ ЗАДАНИЕ</w:t>
      </w:r>
      <w:r w:rsidR="00CF77CD" w:rsidRPr="003A03DF">
        <w:rPr>
          <w:sz w:val="24"/>
          <w:szCs w:val="24"/>
        </w:rPr>
        <w:t xml:space="preserve"> № </w:t>
      </w:r>
      <w:r w:rsidR="00201B61" w:rsidRPr="003A03DF">
        <w:rPr>
          <w:sz w:val="24"/>
          <w:szCs w:val="24"/>
        </w:rPr>
        <w:t>2</w:t>
      </w:r>
      <w:r w:rsidR="006F3EBB">
        <w:rPr>
          <w:sz w:val="24"/>
          <w:szCs w:val="24"/>
        </w:rPr>
        <w:t>2</w:t>
      </w:r>
      <w:r w:rsidR="00CE6888" w:rsidRPr="003A03DF">
        <w:rPr>
          <w:sz w:val="24"/>
          <w:szCs w:val="24"/>
        </w:rPr>
        <w:t>-</w:t>
      </w:r>
      <w:r w:rsidR="001F3374">
        <w:rPr>
          <w:sz w:val="24"/>
          <w:szCs w:val="24"/>
        </w:rPr>
        <w:t>0</w:t>
      </w:r>
      <w:r w:rsidR="00485274">
        <w:rPr>
          <w:sz w:val="24"/>
          <w:szCs w:val="24"/>
        </w:rPr>
        <w:t>3</w:t>
      </w:r>
      <w:r w:rsidR="00921A5E" w:rsidRPr="00C43B71">
        <w:rPr>
          <w:sz w:val="24"/>
          <w:szCs w:val="24"/>
        </w:rPr>
        <w:t>5</w:t>
      </w:r>
    </w:p>
    <w:p w14:paraId="06D87EA3" w14:textId="77777777" w:rsidR="00A72570" w:rsidRDefault="00B06965" w:rsidP="00F31655">
      <w:pPr>
        <w:pStyle w:val="af8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3A03DF">
        <w:rPr>
          <w:rFonts w:ascii="Times New Roman" w:hAnsi="Times New Roman" w:cs="Times New Roman"/>
          <w:sz w:val="24"/>
          <w:szCs w:val="24"/>
        </w:rPr>
        <w:t>на выполнение строительно-монтажных и пу</w:t>
      </w:r>
      <w:r w:rsidR="009015FA">
        <w:rPr>
          <w:rFonts w:ascii="Times New Roman" w:hAnsi="Times New Roman" w:cs="Times New Roman"/>
          <w:sz w:val="24"/>
          <w:szCs w:val="24"/>
        </w:rPr>
        <w:t>сконаладочных работ с поставкой</w:t>
      </w:r>
      <w:r w:rsidRPr="003A03DF">
        <w:rPr>
          <w:rFonts w:ascii="Times New Roman" w:hAnsi="Times New Roman" w:cs="Times New Roman"/>
          <w:sz w:val="24"/>
          <w:szCs w:val="24"/>
        </w:rPr>
        <w:t xml:space="preserve"> материалов </w:t>
      </w:r>
      <w:r w:rsidR="009015FA">
        <w:rPr>
          <w:rFonts w:ascii="Times New Roman" w:hAnsi="Times New Roman" w:cs="Times New Roman"/>
          <w:sz w:val="24"/>
          <w:szCs w:val="24"/>
        </w:rPr>
        <w:t xml:space="preserve">и оборудования </w:t>
      </w:r>
      <w:r w:rsidRPr="003A03DF">
        <w:rPr>
          <w:rFonts w:ascii="Times New Roman" w:hAnsi="Times New Roman" w:cs="Times New Roman"/>
          <w:sz w:val="24"/>
          <w:szCs w:val="24"/>
        </w:rPr>
        <w:t>на объекте</w:t>
      </w:r>
      <w:r w:rsidR="00292189">
        <w:rPr>
          <w:rFonts w:ascii="Times New Roman" w:hAnsi="Times New Roman" w:cs="Times New Roman"/>
          <w:sz w:val="24"/>
          <w:szCs w:val="24"/>
        </w:rPr>
        <w:t xml:space="preserve"> </w:t>
      </w:r>
      <w:r w:rsidR="00485274">
        <w:rPr>
          <w:rFonts w:ascii="Times New Roman" w:hAnsi="Times New Roman" w:cs="Times New Roman"/>
          <w:sz w:val="24"/>
          <w:szCs w:val="24"/>
        </w:rPr>
        <w:t>0,4</w:t>
      </w:r>
      <w:r w:rsidR="00CF070F">
        <w:rPr>
          <w:rFonts w:ascii="Times New Roman" w:hAnsi="Times New Roman" w:cs="Times New Roman"/>
          <w:sz w:val="24"/>
          <w:szCs w:val="24"/>
        </w:rPr>
        <w:t>-</w:t>
      </w:r>
      <w:r w:rsidR="00C43B71">
        <w:rPr>
          <w:rFonts w:ascii="Times New Roman" w:hAnsi="Times New Roman" w:cs="Times New Roman"/>
          <w:sz w:val="24"/>
          <w:szCs w:val="24"/>
        </w:rPr>
        <w:t>10</w:t>
      </w:r>
      <w:r w:rsidRPr="00347B87">
        <w:rPr>
          <w:rFonts w:ascii="Times New Roman" w:hAnsi="Times New Roman" w:cs="Times New Roman"/>
          <w:sz w:val="24"/>
          <w:szCs w:val="24"/>
        </w:rPr>
        <w:t xml:space="preserve"> </w:t>
      </w:r>
      <w:r w:rsidRPr="003A03DF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A6E2E" w:rsidRPr="003A03DF">
        <w:rPr>
          <w:rFonts w:ascii="Times New Roman" w:hAnsi="Times New Roman" w:cs="Times New Roman"/>
          <w:sz w:val="24"/>
          <w:szCs w:val="24"/>
        </w:rPr>
        <w:t>«</w:t>
      </w:r>
      <w:r w:rsidR="00CF070F">
        <w:rPr>
          <w:rFonts w:ascii="Times New Roman" w:hAnsi="Times New Roman" w:cs="Times New Roman"/>
          <w:sz w:val="24"/>
          <w:szCs w:val="24"/>
        </w:rPr>
        <w:t>Электроснабжение административного з</w:t>
      </w:r>
      <w:r w:rsidR="00C43B71">
        <w:rPr>
          <w:rFonts w:ascii="Times New Roman" w:hAnsi="Times New Roman" w:cs="Times New Roman"/>
          <w:sz w:val="24"/>
          <w:szCs w:val="24"/>
        </w:rPr>
        <w:t>дания по адресу:</w:t>
      </w:r>
    </w:p>
    <w:p w14:paraId="2B63F6E0" w14:textId="7A0E04BB" w:rsidR="007A6E2E" w:rsidRPr="003A03DF" w:rsidRDefault="00C43B71" w:rsidP="00F31655">
      <w:pPr>
        <w:pStyle w:val="af8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Липецк, ул.</w:t>
      </w:r>
      <w:r w:rsidRPr="00C43B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Юношеская</w:t>
      </w:r>
      <w:r w:rsidR="00CF070F">
        <w:rPr>
          <w:rFonts w:ascii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F070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б</w:t>
      </w:r>
      <w:r w:rsidR="00444F49">
        <w:rPr>
          <w:rFonts w:ascii="Times New Roman" w:hAnsi="Times New Roman" w:cs="Times New Roman"/>
          <w:sz w:val="24"/>
          <w:szCs w:val="24"/>
        </w:rPr>
        <w:t>»</w:t>
      </w:r>
    </w:p>
    <w:p w14:paraId="3502ADB7" w14:textId="62EB12C4" w:rsidR="00AD49CB" w:rsidRPr="003A03DF" w:rsidRDefault="00AD49CB" w:rsidP="007A6E2E">
      <w:pPr>
        <w:jc w:val="center"/>
        <w:rPr>
          <w:sz w:val="24"/>
          <w:szCs w:val="24"/>
        </w:rPr>
      </w:pPr>
    </w:p>
    <w:p w14:paraId="42CF241D" w14:textId="77777777" w:rsidR="00142685" w:rsidRPr="003A03DF" w:rsidRDefault="00142685" w:rsidP="00A24EC2">
      <w:pPr>
        <w:pStyle w:val="af6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Общие требования.</w:t>
      </w:r>
    </w:p>
    <w:p w14:paraId="08AEB573" w14:textId="466F071F" w:rsidR="00BB631D" w:rsidRDefault="0060462C" w:rsidP="006E783F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BB631D">
        <w:rPr>
          <w:sz w:val="24"/>
          <w:szCs w:val="24"/>
        </w:rPr>
        <w:t>Место выполнения работ:</w:t>
      </w:r>
      <w:r w:rsidR="00093154" w:rsidRPr="00BB631D">
        <w:rPr>
          <w:sz w:val="24"/>
          <w:szCs w:val="24"/>
        </w:rPr>
        <w:t xml:space="preserve"> </w:t>
      </w:r>
      <w:r w:rsidR="00077ED8">
        <w:rPr>
          <w:sz w:val="24"/>
          <w:szCs w:val="24"/>
        </w:rPr>
        <w:t xml:space="preserve">Липецкая область, </w:t>
      </w:r>
      <w:r w:rsidR="00485274" w:rsidRPr="00485274">
        <w:rPr>
          <w:sz w:val="24"/>
          <w:szCs w:val="24"/>
        </w:rPr>
        <w:t xml:space="preserve">г. </w:t>
      </w:r>
      <w:r w:rsidR="00CF070F">
        <w:rPr>
          <w:sz w:val="24"/>
          <w:szCs w:val="24"/>
        </w:rPr>
        <w:t>Липецк</w:t>
      </w:r>
      <w:r w:rsidR="00485274" w:rsidRPr="00485274">
        <w:rPr>
          <w:sz w:val="24"/>
          <w:szCs w:val="24"/>
        </w:rPr>
        <w:t xml:space="preserve">, ул. </w:t>
      </w:r>
      <w:r w:rsidR="00C43B71">
        <w:rPr>
          <w:sz w:val="24"/>
          <w:szCs w:val="24"/>
        </w:rPr>
        <w:t>Юношеская</w:t>
      </w:r>
      <w:r w:rsidR="00F31655">
        <w:rPr>
          <w:sz w:val="24"/>
          <w:szCs w:val="24"/>
        </w:rPr>
        <w:t>.</w:t>
      </w:r>
    </w:p>
    <w:p w14:paraId="3E5C2742" w14:textId="28645BA5" w:rsidR="00142685" w:rsidRPr="00BB631D" w:rsidRDefault="00CE5DC0" w:rsidP="006E783F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BB631D">
        <w:rPr>
          <w:sz w:val="24"/>
          <w:szCs w:val="24"/>
        </w:rPr>
        <w:t xml:space="preserve">Работы на объекте должны производиться </w:t>
      </w:r>
      <w:r w:rsidR="0014669A">
        <w:rPr>
          <w:sz w:val="24"/>
          <w:szCs w:val="24"/>
        </w:rPr>
        <w:t>в</w:t>
      </w:r>
      <w:r w:rsidR="00D0537B">
        <w:rPr>
          <w:sz w:val="24"/>
          <w:szCs w:val="24"/>
        </w:rPr>
        <w:t xml:space="preserve"> полном соответствии с проектом, выполненным</w:t>
      </w:r>
      <w:r w:rsidRPr="00BB631D">
        <w:rPr>
          <w:sz w:val="24"/>
          <w:szCs w:val="24"/>
        </w:rPr>
        <w:t xml:space="preserve"> </w:t>
      </w:r>
      <w:r w:rsidR="00077ED8">
        <w:rPr>
          <w:sz w:val="24"/>
          <w:szCs w:val="24"/>
        </w:rPr>
        <w:t>ОО</w:t>
      </w:r>
      <w:r w:rsidR="006355C3">
        <w:rPr>
          <w:sz w:val="24"/>
          <w:szCs w:val="24"/>
        </w:rPr>
        <w:t>О «</w:t>
      </w:r>
      <w:proofErr w:type="spellStart"/>
      <w:r w:rsidR="00CF070F">
        <w:rPr>
          <w:sz w:val="24"/>
          <w:szCs w:val="24"/>
        </w:rPr>
        <w:t>ЛипецкЭнергоПроект</w:t>
      </w:r>
      <w:proofErr w:type="spellEnd"/>
      <w:r w:rsidR="000A6E4D" w:rsidRPr="00BB631D">
        <w:rPr>
          <w:sz w:val="24"/>
          <w:szCs w:val="24"/>
        </w:rPr>
        <w:t>»</w:t>
      </w:r>
      <w:r w:rsidR="00DE3EF1" w:rsidRPr="00BB631D">
        <w:rPr>
          <w:sz w:val="24"/>
          <w:szCs w:val="24"/>
        </w:rPr>
        <w:t xml:space="preserve"> № </w:t>
      </w:r>
      <w:r w:rsidR="00CF070F">
        <w:rPr>
          <w:sz w:val="24"/>
          <w:szCs w:val="24"/>
        </w:rPr>
        <w:t>48-202</w:t>
      </w:r>
      <w:r w:rsidR="00C43B71">
        <w:rPr>
          <w:sz w:val="24"/>
          <w:szCs w:val="24"/>
        </w:rPr>
        <w:t>0</w:t>
      </w:r>
      <w:r w:rsidR="00CF070F">
        <w:rPr>
          <w:sz w:val="24"/>
          <w:szCs w:val="24"/>
        </w:rPr>
        <w:t>-0</w:t>
      </w:r>
      <w:r w:rsidR="00C43B71">
        <w:rPr>
          <w:sz w:val="24"/>
          <w:szCs w:val="24"/>
        </w:rPr>
        <w:t>95</w:t>
      </w:r>
      <w:r w:rsidR="00D0537B">
        <w:rPr>
          <w:sz w:val="24"/>
          <w:szCs w:val="24"/>
        </w:rPr>
        <w:t>.</w:t>
      </w:r>
      <w:r w:rsidR="0014669A">
        <w:rPr>
          <w:sz w:val="24"/>
          <w:szCs w:val="24"/>
        </w:rPr>
        <w:t xml:space="preserve"> </w:t>
      </w:r>
    </w:p>
    <w:p w14:paraId="705AF52D" w14:textId="77777777" w:rsidR="0060462C" w:rsidRPr="003A03DF" w:rsidRDefault="0060462C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Основные характеристики объект</w:t>
      </w:r>
      <w:r w:rsidR="00204F5D" w:rsidRPr="003A03DF">
        <w:rPr>
          <w:sz w:val="24"/>
          <w:szCs w:val="24"/>
        </w:rPr>
        <w:t>а</w:t>
      </w:r>
      <w:r w:rsidRPr="003A03DF">
        <w:rPr>
          <w:sz w:val="24"/>
          <w:szCs w:val="24"/>
        </w:rPr>
        <w:t xml:space="preserve"> приведены в приложении 1.</w:t>
      </w:r>
    </w:p>
    <w:p w14:paraId="6C7CB642" w14:textId="0CC1274B" w:rsidR="00142685" w:rsidRPr="003A03DF" w:rsidRDefault="009D06F8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Подрядная организация</w:t>
      </w:r>
      <w:r w:rsidR="00142685" w:rsidRPr="003A03DF">
        <w:rPr>
          <w:sz w:val="24"/>
          <w:szCs w:val="24"/>
        </w:rPr>
        <w:t xml:space="preserve"> определяется на основании проведения </w:t>
      </w:r>
      <w:r w:rsidR="009015FA" w:rsidRPr="00561004">
        <w:rPr>
          <w:sz w:val="24"/>
          <w:szCs w:val="24"/>
        </w:rPr>
        <w:t>торгово-закупочной</w:t>
      </w:r>
      <w:r w:rsidRPr="003A03DF">
        <w:rPr>
          <w:sz w:val="24"/>
          <w:szCs w:val="24"/>
        </w:rPr>
        <w:t xml:space="preserve"> процедуры</w:t>
      </w:r>
      <w:r w:rsidR="00142685" w:rsidRPr="003A03DF">
        <w:rPr>
          <w:sz w:val="24"/>
          <w:szCs w:val="24"/>
        </w:rPr>
        <w:t xml:space="preserve"> на выполнение данного вида работ.</w:t>
      </w:r>
    </w:p>
    <w:p w14:paraId="0768E602" w14:textId="37FD5B96" w:rsidR="00DD2A1B" w:rsidRPr="003A03DF" w:rsidRDefault="009015FA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материалы и оборудование необходимое для выполнения работ на объекте</w:t>
      </w:r>
      <w:r w:rsidR="00DD2A1B" w:rsidRPr="003A03DF">
        <w:rPr>
          <w:sz w:val="24"/>
          <w:szCs w:val="24"/>
        </w:rPr>
        <w:t xml:space="preserve"> поставляются Подрядной организацией согласно проектным спецификациям, ГОСТ и ТУ.</w:t>
      </w:r>
    </w:p>
    <w:p w14:paraId="5E4CA115" w14:textId="6A5AA0DA" w:rsidR="00DD2A1B" w:rsidRPr="003A03DF" w:rsidRDefault="00DD2A1B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 xml:space="preserve">Все условия работ определяются и регулируются на основе договора заключенного Заказчиком с победителем </w:t>
      </w:r>
      <w:r w:rsidR="009015FA" w:rsidRPr="00561004">
        <w:rPr>
          <w:sz w:val="24"/>
          <w:szCs w:val="24"/>
        </w:rPr>
        <w:t>торгово-закупочной</w:t>
      </w:r>
      <w:r w:rsidRPr="003A03DF">
        <w:rPr>
          <w:sz w:val="24"/>
          <w:szCs w:val="24"/>
        </w:rPr>
        <w:t xml:space="preserve"> процедуры.</w:t>
      </w:r>
    </w:p>
    <w:p w14:paraId="0F08D427" w14:textId="3D66E0D9" w:rsidR="00DD2A1B" w:rsidRPr="003A03DF" w:rsidRDefault="00D54C8E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Работы,</w:t>
      </w:r>
      <w:r w:rsidR="00DE1648" w:rsidRPr="003A03DF">
        <w:rPr>
          <w:sz w:val="24"/>
          <w:szCs w:val="24"/>
        </w:rPr>
        <w:t xml:space="preserve"> производимые </w:t>
      </w:r>
      <w:r w:rsidR="00400308" w:rsidRPr="003A03DF">
        <w:rPr>
          <w:sz w:val="24"/>
          <w:szCs w:val="24"/>
        </w:rPr>
        <w:t>Подрядной организацией,</w:t>
      </w:r>
      <w:r w:rsidR="00DD2A1B" w:rsidRPr="003A03DF">
        <w:rPr>
          <w:sz w:val="24"/>
          <w:szCs w:val="24"/>
        </w:rPr>
        <w:t xml:space="preserve"> должны быть застрахованы.</w:t>
      </w:r>
    </w:p>
    <w:p w14:paraId="60BF95B6" w14:textId="77777777" w:rsidR="00415731" w:rsidRPr="003A03DF" w:rsidRDefault="00151762" w:rsidP="00A24EC2">
      <w:pPr>
        <w:pStyle w:val="af6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b/>
          <w:sz w:val="24"/>
          <w:szCs w:val="24"/>
        </w:rPr>
        <w:t>О</w:t>
      </w:r>
      <w:r w:rsidR="00415731" w:rsidRPr="003A03DF">
        <w:rPr>
          <w:b/>
          <w:sz w:val="24"/>
          <w:szCs w:val="24"/>
        </w:rPr>
        <w:t>сновные нормативно-технические документы (НТД), определяющие тре</w:t>
      </w:r>
      <w:r w:rsidR="007E364C" w:rsidRPr="003A03DF">
        <w:rPr>
          <w:b/>
          <w:sz w:val="24"/>
          <w:szCs w:val="24"/>
        </w:rPr>
        <w:t xml:space="preserve">бования к </w:t>
      </w:r>
      <w:r w:rsidR="00A60EE4" w:rsidRPr="003A03DF">
        <w:rPr>
          <w:b/>
          <w:sz w:val="24"/>
          <w:szCs w:val="24"/>
        </w:rPr>
        <w:t>работам</w:t>
      </w:r>
      <w:r w:rsidR="00B3265E" w:rsidRPr="003A03DF">
        <w:rPr>
          <w:b/>
          <w:sz w:val="24"/>
          <w:szCs w:val="24"/>
        </w:rPr>
        <w:t>.</w:t>
      </w:r>
    </w:p>
    <w:p w14:paraId="10C2F6FB" w14:textId="77777777" w:rsidR="00D40C69" w:rsidRPr="00CD7E3B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D7E3B">
        <w:rPr>
          <w:sz w:val="24"/>
          <w:szCs w:val="24"/>
        </w:rPr>
        <w:t>СП 48.13330.2019 «СНиП 12-01-2004 Организация строительства»;</w:t>
      </w:r>
    </w:p>
    <w:p w14:paraId="2289B76E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D7E3B">
        <w:rPr>
          <w:sz w:val="24"/>
          <w:szCs w:val="24"/>
        </w:rPr>
        <w:t>СНиП 12-03-2001 «Безопасность труда в строительстве», часть 1 «Общие требования»;</w:t>
      </w:r>
    </w:p>
    <w:p w14:paraId="184EABF0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D7E3B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0A3F1A">
        <w:rPr>
          <w:sz w:val="24"/>
          <w:szCs w:val="24"/>
        </w:rPr>
        <w:t>;</w:t>
      </w:r>
    </w:p>
    <w:p w14:paraId="1D26D9C6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D7E3B">
        <w:rPr>
          <w:sz w:val="24"/>
          <w:szCs w:val="24"/>
        </w:rPr>
        <w:t>ГОСТ 12.3.032-84 ССБТ «Работы электромонтажные. Общие требования безопасности»;</w:t>
      </w:r>
    </w:p>
    <w:p w14:paraId="767D549F" w14:textId="77777777" w:rsidR="00D40C69" w:rsidRPr="00CD7E3B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D7E3B">
        <w:rPr>
          <w:sz w:val="24"/>
          <w:szCs w:val="24"/>
        </w:rPr>
        <w:t>Градостроительный кодекс Российской Фед</w:t>
      </w:r>
      <w:r>
        <w:rPr>
          <w:sz w:val="24"/>
          <w:szCs w:val="24"/>
        </w:rPr>
        <w:t>ерации (Федеральный закон от 29.12.</w:t>
      </w:r>
      <w:r w:rsidRPr="00CD7E3B">
        <w:rPr>
          <w:sz w:val="24"/>
          <w:szCs w:val="24"/>
        </w:rPr>
        <w:t>2004 № 190-ФЗ);</w:t>
      </w:r>
    </w:p>
    <w:p w14:paraId="412453D8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Положение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468;</w:t>
      </w:r>
    </w:p>
    <w:p w14:paraId="29B15784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СП 68.13330.2017 «СНиП 3.01.04-87 Приемка в эксплуатацию законченных строительством объектов. Основные положения»;</w:t>
      </w:r>
    </w:p>
    <w:p w14:paraId="137738D3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СП 76.13330.2016 «СНиП 3.05.06-85 Электротехнические устройства»;</w:t>
      </w:r>
    </w:p>
    <w:p w14:paraId="5FCBB045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обеспечения, РД-11-02-2006;</w:t>
      </w:r>
    </w:p>
    <w:p w14:paraId="24363B0F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F21B81">
        <w:rPr>
          <w:sz w:val="24"/>
          <w:szCs w:val="24"/>
        </w:rPr>
        <w:t xml:space="preserve">Инструкция по оформлению приемо-сдаточной документации по </w:t>
      </w:r>
      <w:r w:rsidRPr="000A3F1A">
        <w:rPr>
          <w:sz w:val="24"/>
          <w:szCs w:val="24"/>
        </w:rPr>
        <w:t>электромонтажным</w:t>
      </w:r>
      <w:r>
        <w:rPr>
          <w:sz w:val="24"/>
          <w:szCs w:val="24"/>
        </w:rPr>
        <w:t xml:space="preserve"> работам,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</w:t>
      </w:r>
      <w:r w:rsidRPr="00F21B81">
        <w:rPr>
          <w:sz w:val="24"/>
          <w:szCs w:val="24"/>
        </w:rPr>
        <w:t>1.13-07</w:t>
      </w:r>
      <w:r>
        <w:rPr>
          <w:sz w:val="24"/>
          <w:szCs w:val="24"/>
        </w:rPr>
        <w:t>;</w:t>
      </w:r>
    </w:p>
    <w:p w14:paraId="4F8468D1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Инструкции по организации и производству работ повышенной опасности, РД 34.03.284-96;</w:t>
      </w:r>
    </w:p>
    <w:p w14:paraId="25B606E0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127406">
        <w:rPr>
          <w:sz w:val="24"/>
          <w:szCs w:val="24"/>
        </w:rPr>
        <w:t xml:space="preserve">Правила безопасности при строительстве линий электропередачи и производстве электромонтажных работ, </w:t>
      </w:r>
      <w:r w:rsidRPr="00CD7E3B">
        <w:rPr>
          <w:sz w:val="24"/>
          <w:szCs w:val="24"/>
        </w:rPr>
        <w:t>РД 153-34.3-03.285-2002</w:t>
      </w:r>
      <w:r w:rsidRPr="00127406">
        <w:rPr>
          <w:sz w:val="24"/>
          <w:szCs w:val="24"/>
        </w:rPr>
        <w:t>;</w:t>
      </w:r>
    </w:p>
    <w:p w14:paraId="533276E5" w14:textId="77777777" w:rsidR="00D40C69" w:rsidRPr="00054611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Разработанные и утвержденные </w:t>
      </w:r>
      <w:r w:rsidRPr="00054611">
        <w:rPr>
          <w:sz w:val="24"/>
          <w:szCs w:val="24"/>
        </w:rPr>
        <w:t>технологические карты</w:t>
      </w:r>
      <w:r w:rsidRPr="00F21B81">
        <w:rPr>
          <w:sz w:val="24"/>
          <w:szCs w:val="24"/>
        </w:rPr>
        <w:t>;</w:t>
      </w:r>
    </w:p>
    <w:p w14:paraId="52081FE2" w14:textId="44A84553" w:rsidR="00D40C69" w:rsidRPr="00054611" w:rsidRDefault="00335F68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40C69">
        <w:rPr>
          <w:sz w:val="24"/>
          <w:szCs w:val="24"/>
        </w:rPr>
        <w:t xml:space="preserve">роектная и рабочая </w:t>
      </w:r>
      <w:r>
        <w:rPr>
          <w:sz w:val="24"/>
          <w:szCs w:val="24"/>
        </w:rPr>
        <w:t xml:space="preserve">(при наличии) </w:t>
      </w:r>
      <w:r w:rsidR="00D40C69">
        <w:rPr>
          <w:sz w:val="24"/>
          <w:szCs w:val="24"/>
        </w:rPr>
        <w:t>документация, выданная в производство работ,</w:t>
      </w:r>
      <w:r w:rsidR="00D40C69" w:rsidRPr="00054611">
        <w:rPr>
          <w:sz w:val="24"/>
          <w:szCs w:val="24"/>
        </w:rPr>
        <w:t xml:space="preserve"> проект производства работ (ППР)</w:t>
      </w:r>
      <w:r w:rsidR="00D40C69">
        <w:rPr>
          <w:sz w:val="24"/>
          <w:szCs w:val="24"/>
        </w:rPr>
        <w:t xml:space="preserve"> согласованный с Заказчиком</w:t>
      </w:r>
      <w:r w:rsidR="00D40C69" w:rsidRPr="00F21B81">
        <w:rPr>
          <w:sz w:val="24"/>
          <w:szCs w:val="24"/>
        </w:rPr>
        <w:t>;</w:t>
      </w:r>
    </w:p>
    <w:p w14:paraId="1CBC0223" w14:textId="204B3921" w:rsidR="00D40C69" w:rsidRPr="00571DA7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F21B81">
        <w:rPr>
          <w:sz w:val="24"/>
          <w:szCs w:val="24"/>
        </w:rPr>
        <w:t>Правила по охране труда при эксплуатации электроустановок</w:t>
      </w:r>
      <w:r>
        <w:rPr>
          <w:sz w:val="24"/>
          <w:szCs w:val="24"/>
        </w:rPr>
        <w:t xml:space="preserve">, утвержденные </w:t>
      </w:r>
      <w:r w:rsidRPr="00F21B81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F21B81">
        <w:rPr>
          <w:sz w:val="24"/>
          <w:szCs w:val="24"/>
        </w:rPr>
        <w:t xml:space="preserve"> Министерстве тр</w:t>
      </w:r>
      <w:r w:rsidR="008F3721">
        <w:rPr>
          <w:sz w:val="24"/>
          <w:szCs w:val="24"/>
        </w:rPr>
        <w:t>уда и социальной защиты РФ от 15.12</w:t>
      </w:r>
      <w:r>
        <w:rPr>
          <w:sz w:val="24"/>
          <w:szCs w:val="24"/>
        </w:rPr>
        <w:t>.</w:t>
      </w:r>
      <w:r w:rsidR="008F3721">
        <w:rPr>
          <w:sz w:val="24"/>
          <w:szCs w:val="24"/>
        </w:rPr>
        <w:t>2020</w:t>
      </w:r>
      <w:r w:rsidRPr="00F21B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8F3721">
        <w:rPr>
          <w:sz w:val="24"/>
          <w:szCs w:val="24"/>
        </w:rPr>
        <w:t>903</w:t>
      </w:r>
      <w:r>
        <w:rPr>
          <w:sz w:val="24"/>
          <w:szCs w:val="24"/>
        </w:rPr>
        <w:t>н;</w:t>
      </w:r>
    </w:p>
    <w:p w14:paraId="73AAB4CE" w14:textId="77777777" w:rsidR="00D40C69" w:rsidRPr="00127406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127406">
        <w:rPr>
          <w:sz w:val="24"/>
          <w:szCs w:val="24"/>
        </w:rPr>
        <w:t>ПУЭ (действующее издание);</w:t>
      </w:r>
    </w:p>
    <w:p w14:paraId="76E73699" w14:textId="77777777" w:rsidR="00D40C69" w:rsidRPr="00127406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ПТЭ (действующее издание);</w:t>
      </w:r>
    </w:p>
    <w:p w14:paraId="1F267DDA" w14:textId="54E46EF9" w:rsidR="00D40C69" w:rsidRPr="000A3F1A" w:rsidRDefault="00460977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B754BA">
        <w:rPr>
          <w:sz w:val="24"/>
          <w:szCs w:val="24"/>
        </w:rPr>
        <w:lastRenderedPageBreak/>
        <w:t>Положение ПАО «Россети» «О единой технической политике в электросетевом комплексе», утвержденное решением Совета директоров ПАО «Россети» (протокол от 2</w:t>
      </w:r>
      <w:r>
        <w:rPr>
          <w:sz w:val="24"/>
          <w:szCs w:val="24"/>
        </w:rPr>
        <w:t>5.05</w:t>
      </w:r>
      <w:r w:rsidRPr="00B754BA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B754BA">
        <w:rPr>
          <w:sz w:val="24"/>
          <w:szCs w:val="24"/>
        </w:rPr>
        <w:t xml:space="preserve"> № </w:t>
      </w:r>
      <w:r>
        <w:rPr>
          <w:sz w:val="24"/>
          <w:szCs w:val="24"/>
        </w:rPr>
        <w:t>19/21</w:t>
      </w:r>
      <w:r w:rsidRPr="00B754BA">
        <w:rPr>
          <w:sz w:val="24"/>
          <w:szCs w:val="24"/>
        </w:rPr>
        <w:t>)</w:t>
      </w:r>
      <w:r w:rsidR="00D40C69" w:rsidRPr="009E6964">
        <w:rPr>
          <w:sz w:val="24"/>
          <w:szCs w:val="24"/>
        </w:rPr>
        <w:t>;</w:t>
      </w:r>
    </w:p>
    <w:p w14:paraId="4BEED7DE" w14:textId="77777777" w:rsidR="00077ED8" w:rsidRPr="000A3F1A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20/</w:t>
      </w:r>
      <w:r>
        <w:rPr>
          <w:sz w:val="24"/>
          <w:szCs w:val="24"/>
        </w:rPr>
        <w:t>13-04</w:t>
      </w:r>
      <w:r w:rsidRPr="000A3F1A">
        <w:rPr>
          <w:sz w:val="24"/>
          <w:szCs w:val="24"/>
        </w:rPr>
        <w:t>/20</w:t>
      </w:r>
      <w:r>
        <w:rPr>
          <w:sz w:val="24"/>
          <w:szCs w:val="24"/>
        </w:rPr>
        <w:t>21</w:t>
      </w:r>
      <w:r w:rsidRPr="000A3F1A">
        <w:rPr>
          <w:sz w:val="24"/>
          <w:szCs w:val="24"/>
        </w:rPr>
        <w:t xml:space="preserve">, утвержденное приказом ПАО «МРСК Центра» от </w:t>
      </w:r>
      <w:r>
        <w:rPr>
          <w:sz w:val="24"/>
          <w:szCs w:val="24"/>
        </w:rPr>
        <w:t>09.02</w:t>
      </w:r>
      <w:r w:rsidRPr="000A3F1A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0A3F1A">
        <w:rPr>
          <w:sz w:val="24"/>
          <w:szCs w:val="24"/>
        </w:rPr>
        <w:t xml:space="preserve"> № </w:t>
      </w:r>
      <w:r>
        <w:rPr>
          <w:sz w:val="24"/>
          <w:szCs w:val="24"/>
        </w:rPr>
        <w:t>53</w:t>
      </w:r>
      <w:r w:rsidRPr="000A3F1A">
        <w:rPr>
          <w:sz w:val="24"/>
          <w:szCs w:val="24"/>
        </w:rPr>
        <w:t>-ЦА;</w:t>
      </w:r>
    </w:p>
    <w:p w14:paraId="24DC3358" w14:textId="77777777" w:rsidR="00077ED8" w:rsidRPr="000A3F1A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 xml:space="preserve">Руководство </w:t>
      </w:r>
      <w:r w:rsidRPr="00A37829">
        <w:rPr>
          <w:sz w:val="24"/>
          <w:szCs w:val="24"/>
        </w:rPr>
        <w:t>«Порядок осуществления строительного контроля на объектах электросетевого комплекса ПАО «МРСК Центра» и ПАО «МРСК Це</w:t>
      </w:r>
      <w:r>
        <w:rPr>
          <w:sz w:val="24"/>
          <w:szCs w:val="24"/>
        </w:rPr>
        <w:t>нтра и Приволжья» РК БП 20/02-03/2020</w:t>
      </w:r>
      <w:r w:rsidRPr="00A37829">
        <w:rPr>
          <w:sz w:val="24"/>
          <w:szCs w:val="24"/>
        </w:rPr>
        <w:t>, утвержденное</w:t>
      </w:r>
      <w:r>
        <w:rPr>
          <w:sz w:val="24"/>
          <w:szCs w:val="24"/>
        </w:rPr>
        <w:t xml:space="preserve"> приказом ПАО «МРСК Центра» от 03.03.2020 № 106</w:t>
      </w:r>
      <w:r w:rsidRPr="00A37829">
        <w:rPr>
          <w:sz w:val="24"/>
          <w:szCs w:val="24"/>
        </w:rPr>
        <w:t>-ЦА</w:t>
      </w:r>
      <w:r w:rsidRPr="000A3F1A">
        <w:rPr>
          <w:sz w:val="24"/>
          <w:szCs w:val="24"/>
        </w:rPr>
        <w:t>;</w:t>
      </w:r>
    </w:p>
    <w:p w14:paraId="2EAA8CB0" w14:textId="77777777" w:rsidR="00077ED8" w:rsidRPr="000A3F1A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Руководство «Реализация инвестиционных проектов ПАО «МРСК Центра» и ПАО «МРСК Центра и Приволжья» в части выполнения проектно-изыскательских работ, оформления исходно-разрешительной документации, производства строительно-монтажных работ» РК 20/12-03/2019, утвержденное приказом ПАО «МРСК Центра» от 23.08.2019 № 384-ЦА;</w:t>
      </w:r>
    </w:p>
    <w:p w14:paraId="5FE40DFB" w14:textId="77777777" w:rsidR="00077ED8" w:rsidRPr="000A3F1A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127406">
        <w:rPr>
          <w:sz w:val="24"/>
          <w:szCs w:val="24"/>
        </w:rPr>
        <w:t>Положение об управлении фирменным стилем ПАО «МРСК Центра» ПС БС 8/01-01/2019, утвержденное решением Сове</w:t>
      </w:r>
      <w:r>
        <w:rPr>
          <w:sz w:val="24"/>
          <w:szCs w:val="24"/>
        </w:rPr>
        <w:t xml:space="preserve">та директоров ПАО «МРСК Центра» </w:t>
      </w:r>
      <w:r w:rsidRPr="00127406">
        <w:rPr>
          <w:sz w:val="24"/>
          <w:szCs w:val="24"/>
        </w:rPr>
        <w:t>(протокол от 28.06.2019 № 24/19)</w:t>
      </w:r>
      <w:r w:rsidRPr="000A3F1A">
        <w:rPr>
          <w:sz w:val="24"/>
          <w:szCs w:val="24"/>
        </w:rPr>
        <w:t>;</w:t>
      </w:r>
    </w:p>
    <w:p w14:paraId="4AF9526A" w14:textId="77777777" w:rsidR="00077ED8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A65697">
        <w:rPr>
          <w:sz w:val="24"/>
          <w:szCs w:val="24"/>
        </w:rPr>
        <w:t>Методическая инструкция «Разработка проекта производства работ на строительство, реконструкцию объектов электросетевого комплекса ПАО «МРСК Центра» и ПАО «МРСК Центра и Приволжья» МИ БП 20/04-02/2019, утвержденная приказом ПАО «МРСК Центра» от 30.12.2019 № 604-ЦА;</w:t>
      </w:r>
    </w:p>
    <w:p w14:paraId="59DB8C7D" w14:textId="77777777" w:rsidR="00077ED8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A65697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 РК БП 20/17-01/2018,</w:t>
      </w:r>
      <w:r>
        <w:rPr>
          <w:sz w:val="24"/>
          <w:szCs w:val="24"/>
        </w:rPr>
        <w:t xml:space="preserve"> утвержденное</w:t>
      </w:r>
      <w:r w:rsidRPr="00A65697">
        <w:rPr>
          <w:sz w:val="24"/>
          <w:szCs w:val="24"/>
        </w:rPr>
        <w:t xml:space="preserve"> приказом ПАО «МРСК Центра</w:t>
      </w:r>
      <w:r>
        <w:rPr>
          <w:sz w:val="24"/>
          <w:szCs w:val="24"/>
        </w:rPr>
        <w:t>» от 07.11.2018 № 515-ЦА;</w:t>
      </w:r>
    </w:p>
    <w:p w14:paraId="2EE9A521" w14:textId="56A98B66" w:rsidR="00D40C69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F6263D">
        <w:rPr>
          <w:sz w:val="24"/>
          <w:szCs w:val="24"/>
        </w:rPr>
        <w:t>Руководство «Порядок ведения исполнительной и формирования приемо-сдаточной документации на объектах электросетевого комплекса ПАО «МРСК Центра» и ПАО «МРСК Центра и Приволжья» РК БП 20/08-04/2019</w:t>
      </w:r>
      <w:r w:rsidRPr="00AE1BF6">
        <w:rPr>
          <w:sz w:val="24"/>
          <w:szCs w:val="24"/>
        </w:rPr>
        <w:t>, утвержденное приказом ПАО «МРСК Центра» от 30.12.2019 № 604-ЦА</w:t>
      </w:r>
      <w:r w:rsidR="00EE4EF3">
        <w:rPr>
          <w:sz w:val="24"/>
          <w:szCs w:val="24"/>
        </w:rPr>
        <w:t>.</w:t>
      </w:r>
    </w:p>
    <w:p w14:paraId="68AA5B6F" w14:textId="735E5FA5" w:rsidR="00282309" w:rsidRPr="003A03DF" w:rsidRDefault="00D40C69" w:rsidP="00A24EC2">
      <w:pPr>
        <w:pStyle w:val="30"/>
        <w:tabs>
          <w:tab w:val="left" w:pos="1276"/>
        </w:tabs>
        <w:suppressAutoHyphens/>
        <w:spacing w:line="228" w:lineRule="auto"/>
        <w:jc w:val="both"/>
        <w:rPr>
          <w:sz w:val="24"/>
          <w:szCs w:val="24"/>
        </w:rPr>
      </w:pPr>
      <w:r w:rsidRPr="00FF3FAC">
        <w:rPr>
          <w:sz w:val="24"/>
          <w:szCs w:val="24"/>
        </w:rPr>
        <w:t>Данный список НТД не являет</w:t>
      </w:r>
      <w:r w:rsidR="004017CF">
        <w:rPr>
          <w:sz w:val="24"/>
          <w:szCs w:val="24"/>
        </w:rPr>
        <w:t>ся полным и окончательным. При выполнении работ</w:t>
      </w:r>
      <w:r w:rsidRPr="00FF3FAC">
        <w:rPr>
          <w:sz w:val="24"/>
          <w:szCs w:val="24"/>
        </w:rPr>
        <w:t xml:space="preserve"> необходимо руководствоваться последними редакциями документов, действующих на момент выполнения работ, в </w:t>
      </w:r>
      <w:proofErr w:type="spellStart"/>
      <w:r w:rsidRPr="00FF3FAC">
        <w:rPr>
          <w:sz w:val="24"/>
          <w:szCs w:val="24"/>
        </w:rPr>
        <w:t>т.ч</w:t>
      </w:r>
      <w:proofErr w:type="spellEnd"/>
      <w:r w:rsidRPr="00FF3FAC">
        <w:rPr>
          <w:sz w:val="24"/>
          <w:szCs w:val="24"/>
        </w:rPr>
        <w:t>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r w:rsidR="00257A1C">
        <w:rPr>
          <w:sz w:val="24"/>
          <w:szCs w:val="24"/>
        </w:rPr>
        <w:t>Россети Центр</w:t>
      </w:r>
      <w:r w:rsidRPr="00FF3FAC">
        <w:rPr>
          <w:sz w:val="24"/>
          <w:szCs w:val="24"/>
        </w:rPr>
        <w:t>» и ПАО «</w:t>
      </w:r>
      <w:r w:rsidR="00257A1C">
        <w:rPr>
          <w:sz w:val="24"/>
          <w:szCs w:val="24"/>
        </w:rPr>
        <w:t>Россети Центр</w:t>
      </w:r>
      <w:r w:rsidRPr="00FF3FAC">
        <w:rPr>
          <w:sz w:val="24"/>
          <w:szCs w:val="24"/>
        </w:rPr>
        <w:t xml:space="preserve"> и Приволжь</w:t>
      </w:r>
      <w:r w:rsidR="00257A1C">
        <w:rPr>
          <w:sz w:val="24"/>
          <w:szCs w:val="24"/>
        </w:rPr>
        <w:t>е</w:t>
      </w:r>
      <w:r w:rsidRPr="00FF3FAC">
        <w:rPr>
          <w:sz w:val="24"/>
          <w:szCs w:val="24"/>
        </w:rPr>
        <w:t>»</w:t>
      </w:r>
      <w:r w:rsidR="00282309" w:rsidRPr="003A03DF">
        <w:rPr>
          <w:sz w:val="24"/>
          <w:szCs w:val="24"/>
        </w:rPr>
        <w:t>.</w:t>
      </w:r>
    </w:p>
    <w:p w14:paraId="6A8297F9" w14:textId="77777777" w:rsidR="00151762" w:rsidRPr="003A03DF" w:rsidRDefault="00151762" w:rsidP="00A24EC2">
      <w:pPr>
        <w:pStyle w:val="30"/>
        <w:numPr>
          <w:ilvl w:val="0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Состав работ.</w:t>
      </w:r>
    </w:p>
    <w:p w14:paraId="2F0D25D1" w14:textId="77777777" w:rsidR="00A60233" w:rsidRPr="003A03DF" w:rsidRDefault="00FB3A9F" w:rsidP="00A24EC2">
      <w:pPr>
        <w:pStyle w:val="30"/>
        <w:numPr>
          <w:ilvl w:val="0"/>
          <w:numId w:val="1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 xml:space="preserve">Подготовительные работы, организационно-техническая подготовка к </w:t>
      </w:r>
      <w:r w:rsidR="000466AB" w:rsidRPr="003A03DF">
        <w:rPr>
          <w:sz w:val="24"/>
          <w:szCs w:val="24"/>
        </w:rPr>
        <w:t>выполнению работ</w:t>
      </w:r>
      <w:r w:rsidR="001802E4" w:rsidRPr="003A03DF">
        <w:rPr>
          <w:sz w:val="24"/>
          <w:szCs w:val="24"/>
        </w:rPr>
        <w:t>,</w:t>
      </w:r>
      <w:r w:rsidRPr="003A03DF">
        <w:rPr>
          <w:sz w:val="24"/>
          <w:szCs w:val="24"/>
        </w:rPr>
        <w:t xml:space="preserve"> предварительный осмотр объект</w:t>
      </w:r>
      <w:r w:rsidR="000A2297" w:rsidRPr="003A03DF">
        <w:rPr>
          <w:sz w:val="24"/>
          <w:szCs w:val="24"/>
        </w:rPr>
        <w:t>а</w:t>
      </w:r>
      <w:r w:rsidRPr="003A03DF">
        <w:rPr>
          <w:sz w:val="24"/>
          <w:szCs w:val="24"/>
        </w:rPr>
        <w:t xml:space="preserve"> и уточнение исходных данных</w:t>
      </w:r>
      <w:r w:rsidR="00A60233" w:rsidRPr="003A03DF">
        <w:rPr>
          <w:sz w:val="24"/>
          <w:szCs w:val="24"/>
        </w:rPr>
        <w:t>.</w:t>
      </w:r>
    </w:p>
    <w:p w14:paraId="26708E28" w14:textId="60A711C6" w:rsidR="002600E5" w:rsidRPr="003A03DF" w:rsidRDefault="002600E5" w:rsidP="00A24EC2">
      <w:pPr>
        <w:pStyle w:val="30"/>
        <w:numPr>
          <w:ilvl w:val="0"/>
          <w:numId w:val="1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Комплектация материалами</w:t>
      </w:r>
      <w:r w:rsidR="00B06965">
        <w:rPr>
          <w:sz w:val="24"/>
          <w:szCs w:val="24"/>
        </w:rPr>
        <w:t xml:space="preserve"> и оборудованием</w:t>
      </w:r>
      <w:r w:rsidRPr="003A03DF">
        <w:rPr>
          <w:sz w:val="24"/>
          <w:szCs w:val="24"/>
        </w:rPr>
        <w:t>.</w:t>
      </w:r>
    </w:p>
    <w:p w14:paraId="00A66FE7" w14:textId="511789EF" w:rsidR="00B06965" w:rsidRDefault="00A60233" w:rsidP="00A24EC2">
      <w:pPr>
        <w:pStyle w:val="30"/>
        <w:numPr>
          <w:ilvl w:val="0"/>
          <w:numId w:val="1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</w:t>
      </w:r>
      <w:r w:rsidR="00151762" w:rsidRPr="003A03DF">
        <w:rPr>
          <w:sz w:val="24"/>
          <w:szCs w:val="24"/>
        </w:rPr>
        <w:t>роизводство строительно-монтажных</w:t>
      </w:r>
      <w:r w:rsidR="00B06965">
        <w:rPr>
          <w:sz w:val="24"/>
          <w:szCs w:val="24"/>
        </w:rPr>
        <w:t xml:space="preserve"> работ</w:t>
      </w:r>
      <w:r w:rsidR="00460977" w:rsidRPr="00460977">
        <w:rPr>
          <w:sz w:val="24"/>
          <w:szCs w:val="24"/>
        </w:rPr>
        <w:t xml:space="preserve"> </w:t>
      </w:r>
      <w:r w:rsidR="00460977" w:rsidRPr="007F5483">
        <w:rPr>
          <w:sz w:val="24"/>
          <w:szCs w:val="24"/>
        </w:rPr>
        <w:t>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</w:t>
      </w:r>
      <w:r w:rsidR="00B06965">
        <w:rPr>
          <w:sz w:val="24"/>
          <w:szCs w:val="24"/>
        </w:rPr>
        <w:t>.</w:t>
      </w:r>
    </w:p>
    <w:p w14:paraId="470A5618" w14:textId="3F52FFBB" w:rsidR="00151762" w:rsidRDefault="00B06965" w:rsidP="00A24EC2">
      <w:pPr>
        <w:pStyle w:val="30"/>
        <w:numPr>
          <w:ilvl w:val="0"/>
          <w:numId w:val="1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Производство</w:t>
      </w:r>
      <w:r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пуско-наладочных</w:t>
      </w:r>
      <w:r w:rsidR="00151762" w:rsidRPr="003A03DF">
        <w:rPr>
          <w:sz w:val="24"/>
          <w:szCs w:val="24"/>
        </w:rPr>
        <w:t xml:space="preserve"> работ</w:t>
      </w:r>
      <w:r w:rsidR="00A60233" w:rsidRPr="003A03DF">
        <w:rPr>
          <w:sz w:val="24"/>
          <w:szCs w:val="24"/>
        </w:rPr>
        <w:t>.</w:t>
      </w:r>
    </w:p>
    <w:p w14:paraId="734453E3" w14:textId="18A6C640" w:rsidR="00A60233" w:rsidRPr="003A03DF" w:rsidRDefault="007E575F" w:rsidP="00A24EC2">
      <w:pPr>
        <w:pStyle w:val="30"/>
        <w:numPr>
          <w:ilvl w:val="0"/>
          <w:numId w:val="1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="00A60233" w:rsidRPr="003A03DF">
        <w:rPr>
          <w:sz w:val="24"/>
          <w:szCs w:val="24"/>
        </w:rPr>
        <w:t xml:space="preserve"> </w:t>
      </w:r>
      <w:r w:rsidR="00F26FFE">
        <w:rPr>
          <w:sz w:val="24"/>
          <w:szCs w:val="24"/>
        </w:rPr>
        <w:t>исполнительной документации</w:t>
      </w:r>
      <w:r w:rsidR="002600E5" w:rsidRPr="003A03DF">
        <w:rPr>
          <w:sz w:val="24"/>
          <w:szCs w:val="24"/>
        </w:rPr>
        <w:t xml:space="preserve"> и сдача объект</w:t>
      </w:r>
      <w:r w:rsidR="000A2297" w:rsidRPr="003A03DF">
        <w:rPr>
          <w:sz w:val="24"/>
          <w:szCs w:val="24"/>
        </w:rPr>
        <w:t>а</w:t>
      </w:r>
      <w:r w:rsidR="002600E5" w:rsidRPr="003A03DF">
        <w:rPr>
          <w:sz w:val="24"/>
          <w:szCs w:val="24"/>
        </w:rPr>
        <w:t xml:space="preserve"> </w:t>
      </w:r>
      <w:r w:rsidR="001D2FB5" w:rsidRPr="003A03DF">
        <w:rPr>
          <w:sz w:val="24"/>
          <w:szCs w:val="24"/>
        </w:rPr>
        <w:t xml:space="preserve">филиалу </w:t>
      </w:r>
      <w:r w:rsidR="00981B70" w:rsidRPr="003A03DF">
        <w:rPr>
          <w:sz w:val="24"/>
          <w:szCs w:val="24"/>
        </w:rPr>
        <w:t>П</w:t>
      </w:r>
      <w:r w:rsidR="001D2FB5" w:rsidRPr="003A03DF">
        <w:rPr>
          <w:sz w:val="24"/>
          <w:szCs w:val="24"/>
        </w:rPr>
        <w:t>АО «</w:t>
      </w:r>
      <w:r w:rsidR="00257A1C">
        <w:rPr>
          <w:sz w:val="24"/>
          <w:szCs w:val="24"/>
        </w:rPr>
        <w:t>Россети Центр</w:t>
      </w:r>
      <w:r w:rsidR="001D2FB5" w:rsidRPr="003A03DF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="001D2FB5" w:rsidRPr="003A03DF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="001D2FB5" w:rsidRPr="003A03DF">
        <w:rPr>
          <w:sz w:val="24"/>
          <w:szCs w:val="24"/>
        </w:rPr>
        <w:t>«Липецкэнерго»</w:t>
      </w:r>
      <w:r w:rsidR="002600E5" w:rsidRPr="003A03DF">
        <w:rPr>
          <w:sz w:val="24"/>
          <w:szCs w:val="24"/>
        </w:rPr>
        <w:t xml:space="preserve"> </w:t>
      </w:r>
      <w:r w:rsidR="005A1AD6" w:rsidRPr="003A03DF">
        <w:rPr>
          <w:sz w:val="24"/>
          <w:szCs w:val="24"/>
        </w:rPr>
        <w:t>(</w:t>
      </w:r>
      <w:r w:rsidR="002600E5" w:rsidRPr="003A03DF">
        <w:rPr>
          <w:sz w:val="24"/>
          <w:szCs w:val="24"/>
        </w:rPr>
        <w:t xml:space="preserve">с </w:t>
      </w:r>
      <w:r w:rsidR="005A1AD6" w:rsidRPr="003A03DF">
        <w:rPr>
          <w:sz w:val="24"/>
          <w:szCs w:val="24"/>
        </w:rPr>
        <w:t>о</w:t>
      </w:r>
      <w:r w:rsidR="00A60233" w:rsidRPr="003A03DF">
        <w:rPr>
          <w:sz w:val="24"/>
          <w:szCs w:val="24"/>
        </w:rPr>
        <w:t>формление</w:t>
      </w:r>
      <w:r w:rsidR="002600E5" w:rsidRPr="003A03DF">
        <w:rPr>
          <w:sz w:val="24"/>
          <w:szCs w:val="24"/>
        </w:rPr>
        <w:t>м</w:t>
      </w:r>
      <w:r w:rsidR="00694EA4" w:rsidRPr="003A03DF">
        <w:rPr>
          <w:sz w:val="24"/>
          <w:szCs w:val="24"/>
        </w:rPr>
        <w:t xml:space="preserve"> формы Р</w:t>
      </w:r>
      <w:r w:rsidR="00A60233" w:rsidRPr="003A03DF">
        <w:rPr>
          <w:sz w:val="24"/>
          <w:szCs w:val="24"/>
        </w:rPr>
        <w:t>С-14</w:t>
      </w:r>
      <w:r w:rsidR="005A1AD6" w:rsidRPr="003A03DF">
        <w:rPr>
          <w:sz w:val="24"/>
          <w:szCs w:val="24"/>
        </w:rPr>
        <w:t>)</w:t>
      </w:r>
      <w:r w:rsidR="00A60233" w:rsidRPr="003A03DF">
        <w:rPr>
          <w:sz w:val="24"/>
          <w:szCs w:val="24"/>
        </w:rPr>
        <w:t>.</w:t>
      </w:r>
    </w:p>
    <w:p w14:paraId="1F5319D6" w14:textId="77777777" w:rsidR="00151762" w:rsidRPr="003A03DF" w:rsidRDefault="00151762" w:rsidP="00A24EC2">
      <w:pPr>
        <w:pStyle w:val="30"/>
        <w:numPr>
          <w:ilvl w:val="0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Основные требования к выполнению работ.</w:t>
      </w:r>
    </w:p>
    <w:p w14:paraId="5212EFA6" w14:textId="5DA31E38" w:rsidR="00151762" w:rsidRPr="00DA1225" w:rsidRDefault="004017CF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Р</w:t>
      </w:r>
      <w:r w:rsidR="00A60233" w:rsidRPr="003A03DF">
        <w:rPr>
          <w:sz w:val="24"/>
          <w:szCs w:val="24"/>
        </w:rPr>
        <w:t>аботы выполняются в соответствии с настоящим техническим заданием в 1 этап: строительно-монтажные и пуско-наладочные работы.</w:t>
      </w:r>
    </w:p>
    <w:p w14:paraId="4E061EFD" w14:textId="3589F208" w:rsidR="00DA1225" w:rsidRPr="003A03DF" w:rsidRDefault="00DA1225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127406">
        <w:rPr>
          <w:sz w:val="24"/>
          <w:szCs w:val="24"/>
        </w:rPr>
        <w:t>Все работы должны быть выполнены в соответствии с нормативно-технической документацией:</w:t>
      </w:r>
      <w:r>
        <w:rPr>
          <w:sz w:val="24"/>
          <w:szCs w:val="24"/>
        </w:rPr>
        <w:t xml:space="preserve"> СП (</w:t>
      </w:r>
      <w:r w:rsidRPr="00127406">
        <w:rPr>
          <w:sz w:val="24"/>
          <w:szCs w:val="24"/>
        </w:rPr>
        <w:t>СНиП</w:t>
      </w:r>
      <w:r>
        <w:rPr>
          <w:sz w:val="24"/>
          <w:szCs w:val="24"/>
        </w:rPr>
        <w:t>)</w:t>
      </w:r>
      <w:r w:rsidRPr="00127406">
        <w:rPr>
          <w:sz w:val="24"/>
          <w:szCs w:val="24"/>
        </w:rPr>
        <w:t>, ПУЭ, руководящими документации, отраслевыми стандартами и другими документами</w:t>
      </w:r>
      <w:r>
        <w:rPr>
          <w:sz w:val="24"/>
          <w:szCs w:val="24"/>
        </w:rPr>
        <w:t>.</w:t>
      </w:r>
    </w:p>
    <w:p w14:paraId="3B808307" w14:textId="2B7186F0" w:rsidR="00D03E93" w:rsidRDefault="004017CF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1D2FB5" w:rsidRPr="003A03DF">
        <w:rPr>
          <w:sz w:val="24"/>
          <w:szCs w:val="24"/>
        </w:rPr>
        <w:t>аботы должны быть организованы и проведены в соответствии с разработанной Подрядной организацией организационно-тех</w:t>
      </w:r>
      <w:r w:rsidR="0034386D" w:rsidRPr="003A03DF">
        <w:rPr>
          <w:sz w:val="24"/>
          <w:szCs w:val="24"/>
        </w:rPr>
        <w:t>нической</w:t>
      </w:r>
      <w:r w:rsidR="001D2FB5" w:rsidRPr="003A03DF">
        <w:rPr>
          <w:sz w:val="24"/>
          <w:szCs w:val="24"/>
        </w:rPr>
        <w:t xml:space="preserve"> документацией: проектом производства работ (ППР) с прилагаемыми технологическими картами, схемами операционного контроля качества по всем видам работ, предусмотренных проектной (рабочей) документацией</w:t>
      </w:r>
      <w:r w:rsidR="00180CCB" w:rsidRPr="003A03DF">
        <w:rPr>
          <w:sz w:val="24"/>
          <w:szCs w:val="24"/>
        </w:rPr>
        <w:t>,</w:t>
      </w:r>
      <w:r w:rsidR="0034386D" w:rsidRPr="003A03DF">
        <w:rPr>
          <w:sz w:val="24"/>
          <w:szCs w:val="24"/>
        </w:rPr>
        <w:t xml:space="preserve"> </w:t>
      </w:r>
      <w:r w:rsidR="00180CCB" w:rsidRPr="003A03DF">
        <w:rPr>
          <w:sz w:val="24"/>
          <w:szCs w:val="24"/>
        </w:rPr>
        <w:t>программой материально-технического снабжения</w:t>
      </w:r>
      <w:r w:rsidR="001D2FB5" w:rsidRPr="003A03DF">
        <w:rPr>
          <w:sz w:val="24"/>
          <w:szCs w:val="24"/>
        </w:rPr>
        <w:t xml:space="preserve">. ППР обязательно согласовывается с филиалом </w:t>
      </w:r>
      <w:r w:rsidR="00981B70" w:rsidRPr="003A03DF">
        <w:rPr>
          <w:sz w:val="24"/>
          <w:szCs w:val="24"/>
        </w:rPr>
        <w:t>П</w:t>
      </w:r>
      <w:r w:rsidR="001D2FB5" w:rsidRPr="003A03DF">
        <w:rPr>
          <w:sz w:val="24"/>
          <w:szCs w:val="24"/>
        </w:rPr>
        <w:t>АО «</w:t>
      </w:r>
      <w:r w:rsidR="00257A1C">
        <w:rPr>
          <w:sz w:val="24"/>
          <w:szCs w:val="24"/>
        </w:rPr>
        <w:t>Россети Центр</w:t>
      </w:r>
      <w:r w:rsidR="001D2FB5" w:rsidRPr="003A03DF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="001D2FB5" w:rsidRPr="003A03DF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="001D2FB5" w:rsidRPr="003A03DF">
        <w:rPr>
          <w:sz w:val="24"/>
          <w:szCs w:val="24"/>
        </w:rPr>
        <w:t>«Липецкэнерго»</w:t>
      </w:r>
      <w:r w:rsidR="00D03E93" w:rsidRPr="003A03DF">
        <w:rPr>
          <w:sz w:val="24"/>
          <w:szCs w:val="24"/>
        </w:rPr>
        <w:t>.</w:t>
      </w:r>
    </w:p>
    <w:p w14:paraId="1B9C31B0" w14:textId="53D8F7F8" w:rsidR="00C22302" w:rsidRPr="003A03DF" w:rsidRDefault="00C22302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lastRenderedPageBreak/>
        <w:t xml:space="preserve">Работы по выносу трассы </w:t>
      </w:r>
      <w:r>
        <w:rPr>
          <w:sz w:val="24"/>
          <w:szCs w:val="24"/>
        </w:rPr>
        <w:t>линии электропередачи</w:t>
      </w:r>
      <w:r w:rsidRPr="003A03DF">
        <w:rPr>
          <w:sz w:val="24"/>
          <w:szCs w:val="24"/>
        </w:rPr>
        <w:t xml:space="preserve"> в натуру выполнить силами и средствами Подрядной организации</w:t>
      </w:r>
      <w:r>
        <w:rPr>
          <w:sz w:val="24"/>
          <w:szCs w:val="24"/>
        </w:rPr>
        <w:t>.</w:t>
      </w:r>
    </w:p>
    <w:p w14:paraId="5670D8AF" w14:textId="741D98C6" w:rsidR="00A60233" w:rsidRPr="003A03DF" w:rsidRDefault="00D03E93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Подряд</w:t>
      </w:r>
      <w:r w:rsidR="00741651" w:rsidRPr="003A03DF">
        <w:rPr>
          <w:sz w:val="24"/>
          <w:szCs w:val="24"/>
        </w:rPr>
        <w:t>ная</w:t>
      </w:r>
      <w:r w:rsidR="00AF41B2" w:rsidRPr="003A03DF">
        <w:rPr>
          <w:sz w:val="24"/>
          <w:szCs w:val="24"/>
        </w:rPr>
        <w:t xml:space="preserve"> организаци</w:t>
      </w:r>
      <w:r w:rsidR="00741651" w:rsidRPr="003A03DF">
        <w:rPr>
          <w:sz w:val="24"/>
          <w:szCs w:val="24"/>
        </w:rPr>
        <w:t>я</w:t>
      </w:r>
      <w:r w:rsidRPr="003A03DF">
        <w:rPr>
          <w:sz w:val="24"/>
          <w:szCs w:val="24"/>
        </w:rPr>
        <w:t xml:space="preserve"> осуществляет компле</w:t>
      </w:r>
      <w:r w:rsidR="00335F68">
        <w:rPr>
          <w:sz w:val="24"/>
          <w:szCs w:val="24"/>
        </w:rPr>
        <w:t>ктацию работ всеми материалами</w:t>
      </w:r>
      <w:r w:rsidR="00C22302">
        <w:rPr>
          <w:sz w:val="24"/>
          <w:szCs w:val="24"/>
        </w:rPr>
        <w:t xml:space="preserve"> и оборудованием</w:t>
      </w:r>
      <w:r w:rsidRPr="003A03DF">
        <w:rPr>
          <w:sz w:val="24"/>
          <w:szCs w:val="24"/>
        </w:rPr>
        <w:t xml:space="preserve">, необходимыми для проведения работ, в строгом соответствии с технологической последовательностью </w:t>
      </w:r>
      <w:r w:rsidR="00DA1225">
        <w:rPr>
          <w:sz w:val="24"/>
          <w:szCs w:val="24"/>
        </w:rPr>
        <w:t>строительно-монтажных</w:t>
      </w:r>
      <w:r w:rsidR="004017CF">
        <w:rPr>
          <w:sz w:val="24"/>
          <w:szCs w:val="24"/>
        </w:rPr>
        <w:t xml:space="preserve"> и пусконаладочных</w:t>
      </w:r>
      <w:r w:rsidR="00DA1225">
        <w:rPr>
          <w:sz w:val="24"/>
          <w:szCs w:val="24"/>
        </w:rPr>
        <w:t xml:space="preserve"> работ</w:t>
      </w:r>
      <w:r w:rsidRPr="003A03DF">
        <w:rPr>
          <w:sz w:val="24"/>
          <w:szCs w:val="24"/>
        </w:rPr>
        <w:t xml:space="preserve"> в сроки, установленные календарным планом и графиком </w:t>
      </w:r>
      <w:r w:rsidR="00D26EB2" w:rsidRPr="003A03DF">
        <w:rPr>
          <w:sz w:val="24"/>
          <w:szCs w:val="24"/>
        </w:rPr>
        <w:t>производства работ</w:t>
      </w:r>
      <w:r w:rsidRPr="003A03DF">
        <w:rPr>
          <w:sz w:val="24"/>
          <w:szCs w:val="24"/>
        </w:rPr>
        <w:t>.</w:t>
      </w:r>
    </w:p>
    <w:p w14:paraId="423599F3" w14:textId="63E4D9ED" w:rsidR="00A3790F" w:rsidRPr="003A03DF" w:rsidRDefault="00A3790F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Всё применяемое</w:t>
      </w:r>
      <w:r w:rsidR="00C22302">
        <w:rPr>
          <w:sz w:val="24"/>
          <w:szCs w:val="24"/>
        </w:rPr>
        <w:t xml:space="preserve"> оборудование и</w:t>
      </w:r>
      <w:r w:rsidRPr="003A03DF">
        <w:rPr>
          <w:sz w:val="24"/>
          <w:szCs w:val="24"/>
        </w:rPr>
        <w:t xml:space="preserve">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 «Россети», а также пройти процедуру аттестации в ПАО «Россети» (при условии наличия в перечнях материалов, подлежащих аттестации).</w:t>
      </w:r>
    </w:p>
    <w:p w14:paraId="1D5FDA18" w14:textId="6ED2BD59" w:rsidR="00D03E93" w:rsidRPr="003A03DF" w:rsidRDefault="00D03E93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Номенклатура закупаемых материалов</w:t>
      </w:r>
      <w:r w:rsidR="00C22302">
        <w:rPr>
          <w:sz w:val="24"/>
          <w:szCs w:val="24"/>
        </w:rPr>
        <w:t xml:space="preserve"> и оборудования</w:t>
      </w:r>
      <w:r w:rsidR="00335F68"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должна соответствовать спецификациям, прилагаемым к проекту.</w:t>
      </w:r>
    </w:p>
    <w:p w14:paraId="013E83E5" w14:textId="0830FC71" w:rsidR="00D03E93" w:rsidRPr="003A03DF" w:rsidRDefault="00B062B6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Изменение номен</w:t>
      </w:r>
      <w:r w:rsidR="00335F68">
        <w:rPr>
          <w:sz w:val="24"/>
          <w:szCs w:val="24"/>
        </w:rPr>
        <w:t>клатуры поставляемых материалов</w:t>
      </w:r>
      <w:r w:rsidR="00C22302">
        <w:rPr>
          <w:sz w:val="24"/>
          <w:szCs w:val="24"/>
        </w:rPr>
        <w:t xml:space="preserve"> и оборудования</w:t>
      </w:r>
      <w:r w:rsidR="00335F68"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 xml:space="preserve">должно быть согласовано с </w:t>
      </w:r>
      <w:r w:rsidR="00AF41B2" w:rsidRPr="003A03DF">
        <w:rPr>
          <w:sz w:val="24"/>
          <w:szCs w:val="24"/>
        </w:rPr>
        <w:t xml:space="preserve">филиалом </w:t>
      </w:r>
      <w:r w:rsidR="00981B70" w:rsidRPr="003A03DF">
        <w:rPr>
          <w:sz w:val="24"/>
          <w:szCs w:val="24"/>
        </w:rPr>
        <w:t>П</w:t>
      </w:r>
      <w:r w:rsidR="00AF41B2" w:rsidRPr="003A03DF">
        <w:rPr>
          <w:sz w:val="24"/>
          <w:szCs w:val="24"/>
        </w:rPr>
        <w:t>АО «</w:t>
      </w:r>
      <w:r w:rsidR="00257A1C">
        <w:rPr>
          <w:sz w:val="24"/>
          <w:szCs w:val="24"/>
        </w:rPr>
        <w:t>Россети Центр</w:t>
      </w:r>
      <w:r w:rsidR="00AF41B2" w:rsidRPr="003A03DF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="00AF41B2" w:rsidRPr="003A03DF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="00AF41B2" w:rsidRPr="003A03DF">
        <w:rPr>
          <w:sz w:val="24"/>
          <w:szCs w:val="24"/>
        </w:rPr>
        <w:t>«Липецкэнерго»</w:t>
      </w:r>
      <w:r w:rsidRPr="003A03DF">
        <w:rPr>
          <w:sz w:val="24"/>
          <w:szCs w:val="24"/>
        </w:rPr>
        <w:t xml:space="preserve"> и проектной организацией</w:t>
      </w:r>
      <w:r w:rsidR="00C22302">
        <w:rPr>
          <w:sz w:val="24"/>
          <w:szCs w:val="24"/>
        </w:rPr>
        <w:t xml:space="preserve"> </w:t>
      </w:r>
      <w:r w:rsidR="00077ED8">
        <w:rPr>
          <w:sz w:val="24"/>
          <w:szCs w:val="24"/>
        </w:rPr>
        <w:t>ООО «</w:t>
      </w:r>
      <w:proofErr w:type="spellStart"/>
      <w:r w:rsidR="00CF070F">
        <w:rPr>
          <w:sz w:val="24"/>
          <w:szCs w:val="24"/>
        </w:rPr>
        <w:t>ЛипецкЭнергоПроект</w:t>
      </w:r>
      <w:proofErr w:type="spellEnd"/>
      <w:r w:rsidR="00077ED8" w:rsidRPr="00BB631D">
        <w:rPr>
          <w:sz w:val="24"/>
          <w:szCs w:val="24"/>
        </w:rPr>
        <w:t>»</w:t>
      </w:r>
      <w:r w:rsidRPr="003A03DF">
        <w:rPr>
          <w:sz w:val="24"/>
          <w:szCs w:val="24"/>
        </w:rPr>
        <w:t xml:space="preserve"> без изменения сметной стоимости.</w:t>
      </w:r>
    </w:p>
    <w:p w14:paraId="56568C02" w14:textId="7E6B5CA7" w:rsidR="00E07751" w:rsidRPr="003A03DF" w:rsidRDefault="00335F68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Закупку поставляемых материалов</w:t>
      </w:r>
      <w:r w:rsidR="00C22302">
        <w:rPr>
          <w:sz w:val="24"/>
          <w:szCs w:val="24"/>
        </w:rPr>
        <w:t xml:space="preserve"> и оборудования</w:t>
      </w:r>
      <w:r>
        <w:rPr>
          <w:sz w:val="24"/>
          <w:szCs w:val="24"/>
        </w:rPr>
        <w:t xml:space="preserve"> </w:t>
      </w:r>
      <w:r w:rsidR="00E07751" w:rsidRPr="003A03DF">
        <w:rPr>
          <w:sz w:val="24"/>
          <w:szCs w:val="24"/>
        </w:rPr>
        <w:t>необходимо производить у поставщиков, предлагающих наименьшую цену, после мониторинга рынка сбыта на закупаемые товарно-материальные ценности.</w:t>
      </w:r>
    </w:p>
    <w:p w14:paraId="5145FBD3" w14:textId="1A60D6E0" w:rsidR="00741651" w:rsidRDefault="00B062B6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Все применяемые материалы</w:t>
      </w:r>
      <w:r w:rsidR="00C22302">
        <w:rPr>
          <w:sz w:val="24"/>
          <w:szCs w:val="24"/>
        </w:rPr>
        <w:t xml:space="preserve"> и оборудование</w:t>
      </w:r>
      <w:r w:rsidR="00335F68"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должны иметь паспорта</w:t>
      </w:r>
      <w:r w:rsidR="00741651" w:rsidRPr="003A03DF">
        <w:rPr>
          <w:sz w:val="24"/>
          <w:szCs w:val="24"/>
        </w:rPr>
        <w:t>,</w:t>
      </w:r>
      <w:r w:rsidRPr="003A03DF">
        <w:rPr>
          <w:sz w:val="24"/>
          <w:szCs w:val="24"/>
        </w:rPr>
        <w:t xml:space="preserve"> сертификаты</w:t>
      </w:r>
      <w:r w:rsidR="00741651" w:rsidRPr="003A03DF">
        <w:rPr>
          <w:sz w:val="24"/>
          <w:szCs w:val="24"/>
        </w:rPr>
        <w:t xml:space="preserve"> и документы о качестве на каждую поставляемую партию</w:t>
      </w:r>
      <w:r w:rsidRPr="003A03DF">
        <w:rPr>
          <w:sz w:val="24"/>
          <w:szCs w:val="24"/>
        </w:rPr>
        <w:t>.</w:t>
      </w:r>
    </w:p>
    <w:p w14:paraId="10201B21" w14:textId="2FB12806" w:rsidR="00C22302" w:rsidRPr="003A03DF" w:rsidRDefault="00C22302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 xml:space="preserve">При </w:t>
      </w:r>
      <w:r>
        <w:rPr>
          <w:sz w:val="24"/>
          <w:szCs w:val="24"/>
        </w:rPr>
        <w:t>производстве работ</w:t>
      </w:r>
      <w:r w:rsidRPr="003A03DF">
        <w:rPr>
          <w:sz w:val="24"/>
          <w:szCs w:val="24"/>
        </w:rPr>
        <w:t xml:space="preserve"> Подрядная организация (и привлекаемые Субподрядчики) обязана применить передовые и наиболее рациональные технологии </w:t>
      </w:r>
      <w:r>
        <w:rPr>
          <w:sz w:val="24"/>
          <w:szCs w:val="24"/>
        </w:rPr>
        <w:t>выполнения работ.</w:t>
      </w:r>
    </w:p>
    <w:p w14:paraId="7DC57482" w14:textId="6755C8AE" w:rsidR="00FD3EBB" w:rsidRPr="00FD3EBB" w:rsidRDefault="00FD3EBB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B754BA">
        <w:rPr>
          <w:sz w:val="24"/>
          <w:szCs w:val="24"/>
        </w:rPr>
        <w:t xml:space="preserve">Перед </w:t>
      </w:r>
      <w:r w:rsidR="006A1563">
        <w:rPr>
          <w:sz w:val="24"/>
          <w:szCs w:val="24"/>
        </w:rPr>
        <w:t>началом производства</w:t>
      </w:r>
      <w:r w:rsidRPr="00B754BA">
        <w:rPr>
          <w:sz w:val="24"/>
          <w:szCs w:val="24"/>
        </w:rPr>
        <w:t xml:space="preserve"> работ Подрядная организация письменно извещает филиал ПАО «</w:t>
      </w:r>
      <w:r w:rsidR="00257A1C">
        <w:rPr>
          <w:sz w:val="24"/>
          <w:szCs w:val="24"/>
        </w:rPr>
        <w:t>Россети Центр</w:t>
      </w:r>
      <w:r w:rsidRPr="00B754BA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Pr="00B754BA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Pr="00B754BA">
        <w:rPr>
          <w:sz w:val="24"/>
          <w:szCs w:val="24"/>
        </w:rPr>
        <w:t xml:space="preserve">«Липецкэнерго» о направлении персонала для </w:t>
      </w:r>
      <w:r w:rsidR="006A1563">
        <w:rPr>
          <w:sz w:val="24"/>
          <w:szCs w:val="24"/>
        </w:rPr>
        <w:t>производства</w:t>
      </w:r>
      <w:r w:rsidRPr="00B754BA">
        <w:rPr>
          <w:sz w:val="24"/>
          <w:szCs w:val="24"/>
        </w:rPr>
        <w:t xml:space="preserve"> работ с указанием цели, вида выполняемых работ, перечня объектов на </w:t>
      </w:r>
      <w:r w:rsidR="00826C0E">
        <w:rPr>
          <w:sz w:val="24"/>
          <w:szCs w:val="24"/>
        </w:rPr>
        <w:t>который</w:t>
      </w:r>
      <w:r w:rsidRPr="00B754BA">
        <w:rPr>
          <w:sz w:val="24"/>
          <w:szCs w:val="24"/>
        </w:rPr>
        <w:t xml:space="preserve"> направляется персонал, списка направляемого персонала, в том числе Субподрядных организаций, с указанием ФИО, наименования должности, предоставляемых прав, групп по электробезопасности, вне зависимости от вида организации работ, согласно Правилам по охране труда при эксплуатации электроустановок. Данные по персоналу предоставляются в полном объеме вне зависимости от схемы оформления трудовых отношений, включая совместительство и трудовые договоры с физическими лицами</w:t>
      </w:r>
      <w:r>
        <w:rPr>
          <w:sz w:val="24"/>
          <w:szCs w:val="24"/>
        </w:rPr>
        <w:t>.</w:t>
      </w:r>
    </w:p>
    <w:p w14:paraId="51D72FC6" w14:textId="4473465D" w:rsidR="00B062B6" w:rsidRPr="00EF5026" w:rsidRDefault="00436ED6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Подрядная организация ведет исполнительную документацию на протяжении всего периода производства строительно-монтажных</w:t>
      </w:r>
      <w:r w:rsidR="00826C0E">
        <w:rPr>
          <w:sz w:val="24"/>
          <w:szCs w:val="24"/>
        </w:rPr>
        <w:t xml:space="preserve"> и пусконаладочных</w:t>
      </w:r>
      <w:r w:rsidRPr="003A03DF">
        <w:rPr>
          <w:sz w:val="24"/>
          <w:szCs w:val="24"/>
        </w:rPr>
        <w:t xml:space="preserve"> работ в соответствии </w:t>
      </w:r>
      <w:r w:rsidR="00EF5026">
        <w:rPr>
          <w:sz w:val="24"/>
          <w:szCs w:val="24"/>
        </w:rPr>
        <w:t>СП (</w:t>
      </w:r>
      <w:r w:rsidRPr="003A03DF">
        <w:rPr>
          <w:sz w:val="24"/>
          <w:szCs w:val="24"/>
        </w:rPr>
        <w:t>СНиП</w:t>
      </w:r>
      <w:r w:rsidR="00EF5026">
        <w:rPr>
          <w:sz w:val="24"/>
          <w:szCs w:val="24"/>
        </w:rPr>
        <w:t>)</w:t>
      </w:r>
      <w:r w:rsidRPr="003A03DF">
        <w:rPr>
          <w:sz w:val="24"/>
          <w:szCs w:val="24"/>
        </w:rPr>
        <w:t xml:space="preserve"> (в том числе общий журнал производства работ, специализированные журналы, журнал по форме КС-6а и исполнительные схемы), руководством РК БП 20/08-04/2019 «Порядок ведения исполнительной и формирования приемо-сдаточной документации на объектах электросетевого комплекса ПАО «МРСК Центра» и ПАО «МРСК Центра и Приволжья»</w:t>
      </w:r>
      <w:r w:rsidRPr="003A03DF">
        <w:rPr>
          <w:bCs/>
          <w:sz w:val="24"/>
          <w:szCs w:val="24"/>
        </w:rPr>
        <w:t>, утвержденное приказом ПАО «МРСК Центра» от 30.12.2019 № 604-ЦА</w:t>
      </w:r>
      <w:r w:rsidRPr="003A03DF">
        <w:rPr>
          <w:sz w:val="24"/>
          <w:szCs w:val="24"/>
        </w:rPr>
        <w:t xml:space="preserve"> и передает ее Заказчику в полном объеме по завершении очереди или полного завершения</w:t>
      </w:r>
      <w:r w:rsidR="00EF5026">
        <w:rPr>
          <w:sz w:val="24"/>
          <w:szCs w:val="24"/>
        </w:rPr>
        <w:t xml:space="preserve"> выполнения работ на</w:t>
      </w:r>
      <w:r w:rsidRPr="003A03DF">
        <w:rPr>
          <w:sz w:val="24"/>
          <w:szCs w:val="24"/>
        </w:rPr>
        <w:t xml:space="preserve"> объект</w:t>
      </w:r>
      <w:r w:rsidR="00EF5026">
        <w:rPr>
          <w:sz w:val="24"/>
          <w:szCs w:val="24"/>
        </w:rPr>
        <w:t>е</w:t>
      </w:r>
      <w:r w:rsidR="00B062B6" w:rsidRPr="003A03DF">
        <w:rPr>
          <w:sz w:val="24"/>
          <w:szCs w:val="24"/>
        </w:rPr>
        <w:t>.</w:t>
      </w:r>
    </w:p>
    <w:p w14:paraId="10AF9A1F" w14:textId="7C80571E" w:rsidR="00EF5026" w:rsidRPr="003A03DF" w:rsidRDefault="00EF5026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431923">
        <w:rPr>
          <w:sz w:val="24"/>
          <w:szCs w:val="24"/>
        </w:rPr>
        <w:t>После выполнения строительно-монтажных</w:t>
      </w:r>
      <w:r w:rsidR="00826C0E">
        <w:rPr>
          <w:sz w:val="24"/>
          <w:szCs w:val="24"/>
        </w:rPr>
        <w:t xml:space="preserve"> и пусконаладочных</w:t>
      </w:r>
      <w:r w:rsidRPr="00431923">
        <w:rPr>
          <w:sz w:val="24"/>
          <w:szCs w:val="24"/>
        </w:rPr>
        <w:t xml:space="preserve"> работ, вместе с актами выполненных работ формы КС-2, КС-3 </w:t>
      </w:r>
      <w:r>
        <w:rPr>
          <w:sz w:val="24"/>
          <w:szCs w:val="24"/>
        </w:rPr>
        <w:t>Подрядная организация обязана предоставить копи</w:t>
      </w:r>
      <w:r w:rsidR="00FD3EBB">
        <w:rPr>
          <w:sz w:val="24"/>
          <w:szCs w:val="24"/>
        </w:rPr>
        <w:t xml:space="preserve">и письма о </w:t>
      </w:r>
      <w:r w:rsidR="00FD3EBB" w:rsidRPr="00B754BA">
        <w:rPr>
          <w:sz w:val="24"/>
          <w:szCs w:val="24"/>
        </w:rPr>
        <w:t>направлении персонала для выполнения работ</w:t>
      </w:r>
      <w:r w:rsidR="00FD3EBB">
        <w:rPr>
          <w:sz w:val="24"/>
          <w:szCs w:val="24"/>
        </w:rPr>
        <w:t>,</w:t>
      </w:r>
      <w:r>
        <w:rPr>
          <w:sz w:val="24"/>
          <w:szCs w:val="24"/>
        </w:rPr>
        <w:t xml:space="preserve"> листов</w:t>
      </w:r>
      <w:r w:rsidRPr="00431923">
        <w:rPr>
          <w:sz w:val="24"/>
          <w:szCs w:val="24"/>
        </w:rPr>
        <w:t xml:space="preserve"> Журналов вводного и первичного инструктажей, содержащего информацию о </w:t>
      </w:r>
      <w:r>
        <w:rPr>
          <w:sz w:val="24"/>
          <w:szCs w:val="24"/>
        </w:rPr>
        <w:t xml:space="preserve">прохождении персонала Подрядной </w:t>
      </w:r>
      <w:r w:rsidRPr="00431923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(Субподрядной организации)</w:t>
      </w:r>
      <w:r w:rsidRPr="00431923">
        <w:rPr>
          <w:sz w:val="24"/>
          <w:szCs w:val="24"/>
        </w:rPr>
        <w:t xml:space="preserve"> инструктажа в производственном отделении филиала </w:t>
      </w:r>
      <w:r>
        <w:rPr>
          <w:sz w:val="24"/>
          <w:szCs w:val="24"/>
        </w:rPr>
        <w:t>ПАО «</w:t>
      </w:r>
      <w:r w:rsidR="00257A1C">
        <w:rPr>
          <w:sz w:val="24"/>
          <w:szCs w:val="24"/>
        </w:rPr>
        <w:t>Россети Центр</w:t>
      </w:r>
      <w:r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Pr="00431923">
        <w:rPr>
          <w:sz w:val="24"/>
          <w:szCs w:val="24"/>
        </w:rPr>
        <w:t>«</w:t>
      </w:r>
      <w:r>
        <w:rPr>
          <w:sz w:val="24"/>
          <w:szCs w:val="24"/>
        </w:rPr>
        <w:t>Липецкэнерго</w:t>
      </w:r>
      <w:r w:rsidRPr="00431923">
        <w:rPr>
          <w:sz w:val="24"/>
          <w:szCs w:val="24"/>
        </w:rPr>
        <w:t>», на те</w:t>
      </w:r>
      <w:r w:rsidR="00E45667">
        <w:rPr>
          <w:sz w:val="24"/>
          <w:szCs w:val="24"/>
        </w:rPr>
        <w:t xml:space="preserve">рритории которого располагается </w:t>
      </w:r>
      <w:r w:rsidRPr="00431923">
        <w:rPr>
          <w:sz w:val="24"/>
          <w:szCs w:val="24"/>
        </w:rPr>
        <w:t>объект</w:t>
      </w:r>
      <w:r>
        <w:rPr>
          <w:sz w:val="24"/>
          <w:szCs w:val="24"/>
        </w:rPr>
        <w:t>.</w:t>
      </w:r>
    </w:p>
    <w:p w14:paraId="4750A774" w14:textId="77777777" w:rsidR="00B062B6" w:rsidRPr="003A03DF" w:rsidRDefault="00AF41B2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Подрядная организация</w:t>
      </w:r>
      <w:r w:rsidR="00B062B6" w:rsidRPr="003A03DF">
        <w:rPr>
          <w:sz w:val="24"/>
          <w:szCs w:val="24"/>
        </w:rPr>
        <w:t xml:space="preserve"> самостоятельно оформляет разрешени</w:t>
      </w:r>
      <w:r w:rsidR="00D26EB2" w:rsidRPr="003A03DF">
        <w:rPr>
          <w:sz w:val="24"/>
          <w:szCs w:val="24"/>
        </w:rPr>
        <w:t>я</w:t>
      </w:r>
      <w:r w:rsidR="00B062B6" w:rsidRPr="003A03DF">
        <w:rPr>
          <w:sz w:val="24"/>
          <w:szCs w:val="24"/>
        </w:rPr>
        <w:t xml:space="preserve"> на производство земляных работ </w:t>
      </w:r>
      <w:r w:rsidR="000A2297" w:rsidRPr="003A03DF">
        <w:rPr>
          <w:sz w:val="24"/>
          <w:szCs w:val="24"/>
        </w:rPr>
        <w:t>на объекте</w:t>
      </w:r>
      <w:r w:rsidR="00B062B6" w:rsidRPr="003A03DF">
        <w:rPr>
          <w:sz w:val="24"/>
          <w:szCs w:val="24"/>
        </w:rPr>
        <w:t xml:space="preserve"> и несет полную ответственность при нарушении производства работ.</w:t>
      </w:r>
    </w:p>
    <w:p w14:paraId="7C34F5E3" w14:textId="0294CF64" w:rsidR="00B062B6" w:rsidRPr="003A03DF" w:rsidRDefault="00B062B6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 xml:space="preserve">Все необходимые согласования с </w:t>
      </w:r>
      <w:r w:rsidR="00400308" w:rsidRPr="003A03DF">
        <w:rPr>
          <w:sz w:val="24"/>
          <w:szCs w:val="24"/>
        </w:rPr>
        <w:t>шеф-монтажными</w:t>
      </w:r>
      <w:r w:rsidRPr="003A03DF">
        <w:rPr>
          <w:sz w:val="24"/>
          <w:szCs w:val="24"/>
        </w:rPr>
        <w:t xml:space="preserve"> и сторонними организациями, возникающие в про</w:t>
      </w:r>
      <w:r w:rsidR="00AF41B2" w:rsidRPr="003A03DF">
        <w:rPr>
          <w:sz w:val="24"/>
          <w:szCs w:val="24"/>
        </w:rPr>
        <w:t xml:space="preserve">цессе производства работ Подрядная организация </w:t>
      </w:r>
      <w:r w:rsidRPr="003A03DF">
        <w:rPr>
          <w:sz w:val="24"/>
          <w:szCs w:val="24"/>
        </w:rPr>
        <w:t>выполняет самостоятельно.</w:t>
      </w:r>
    </w:p>
    <w:p w14:paraId="06E42AA3" w14:textId="16F5869A" w:rsidR="00FD3EBB" w:rsidRPr="00A42520" w:rsidRDefault="00FD3EBB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B754BA">
        <w:rPr>
          <w:sz w:val="24"/>
          <w:szCs w:val="24"/>
        </w:rPr>
        <w:t>Весь строительный и бытовой мусор, образующийся в ходе выполнения работ, демонтированные электромонтажные и строительные изделия, материалы и конструкции, непригодность которых к дальнейшему применению подтверждена Заказчиком, вывозятся и размещаются самостоятельно за счет собственных средств Подрядной организации (Субподрядных организаций) на свалку промышленных отходов на полигоне ТБО, с оформлением акта о непригодности демонтированных элементов к дальнейшему использованию, подписываемого представителями Подрядной организации и Заказчика</w:t>
      </w:r>
      <w:r>
        <w:rPr>
          <w:sz w:val="24"/>
          <w:szCs w:val="24"/>
        </w:rPr>
        <w:t>.</w:t>
      </w:r>
    </w:p>
    <w:p w14:paraId="64398AA8" w14:textId="72AA4338" w:rsidR="00A42520" w:rsidRPr="00FD3EBB" w:rsidRDefault="00A42520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094FCD">
        <w:rPr>
          <w:sz w:val="24"/>
          <w:szCs w:val="24"/>
        </w:rPr>
        <w:lastRenderedPageBreak/>
        <w:t>Все демонтированные электромонтажные и строительные изделия, материалы и конструкции, пригодные к дальнейшему применению, вывозятся Подрядной организацией самостоятельно и за сч</w:t>
      </w:r>
      <w:r>
        <w:rPr>
          <w:sz w:val="24"/>
          <w:szCs w:val="24"/>
        </w:rPr>
        <w:t>ет собственных средств на базу производственного подразделения филиала ПАО «Россети Центр» - «Липецкэнерго» эксплуатирующего объект, на котором производятся работы,</w:t>
      </w:r>
      <w:r w:rsidRPr="00094FCD">
        <w:rPr>
          <w:sz w:val="24"/>
          <w:szCs w:val="24"/>
        </w:rPr>
        <w:t xml:space="preserve"> и передаются Заказчику с оформлением акта передачи материалов от демонтажных работ, подписываемого представителями Подрядной организации и Заказчика</w:t>
      </w:r>
      <w:r>
        <w:rPr>
          <w:sz w:val="24"/>
          <w:szCs w:val="24"/>
        </w:rPr>
        <w:t>.</w:t>
      </w:r>
    </w:p>
    <w:p w14:paraId="16CA031F" w14:textId="779350FC" w:rsidR="00DD2A1B" w:rsidRPr="003A03DF" w:rsidRDefault="00DD2A1B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Все изменения проектных решений должны быть согласованы с филиалом ПАО «</w:t>
      </w:r>
      <w:r w:rsidR="00257A1C">
        <w:rPr>
          <w:sz w:val="24"/>
          <w:szCs w:val="24"/>
        </w:rPr>
        <w:t>Россети Центр</w:t>
      </w:r>
      <w:r w:rsidRPr="003A03DF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«Липецкэнерго»</w:t>
      </w:r>
      <w:r w:rsidR="00EF5026">
        <w:rPr>
          <w:sz w:val="24"/>
          <w:szCs w:val="24"/>
        </w:rPr>
        <w:t xml:space="preserve"> (в </w:t>
      </w:r>
      <w:proofErr w:type="spellStart"/>
      <w:r w:rsidR="00EF5026">
        <w:rPr>
          <w:sz w:val="24"/>
          <w:szCs w:val="24"/>
        </w:rPr>
        <w:t>т.ч</w:t>
      </w:r>
      <w:proofErr w:type="spellEnd"/>
      <w:r w:rsidR="00EF5026">
        <w:rPr>
          <w:sz w:val="24"/>
          <w:szCs w:val="24"/>
        </w:rPr>
        <w:t xml:space="preserve">. управлением капитального строительства) </w:t>
      </w:r>
      <w:r w:rsidRPr="003A03DF">
        <w:rPr>
          <w:sz w:val="24"/>
          <w:szCs w:val="24"/>
        </w:rPr>
        <w:t>и проектной организацией</w:t>
      </w:r>
      <w:r w:rsidR="00DA36B2">
        <w:rPr>
          <w:sz w:val="24"/>
          <w:szCs w:val="24"/>
        </w:rPr>
        <w:t xml:space="preserve"> </w:t>
      </w:r>
      <w:r w:rsidR="00077ED8">
        <w:rPr>
          <w:sz w:val="24"/>
          <w:szCs w:val="24"/>
        </w:rPr>
        <w:t>ООО «</w:t>
      </w:r>
      <w:proofErr w:type="spellStart"/>
      <w:r w:rsidR="00CF070F">
        <w:rPr>
          <w:sz w:val="24"/>
          <w:szCs w:val="24"/>
        </w:rPr>
        <w:t>ЛипецкЭнергоПроект</w:t>
      </w:r>
      <w:proofErr w:type="spellEnd"/>
      <w:r w:rsidR="00077ED8" w:rsidRPr="00BB631D">
        <w:rPr>
          <w:sz w:val="24"/>
          <w:szCs w:val="24"/>
        </w:rPr>
        <w:t>»</w:t>
      </w:r>
      <w:r w:rsidRPr="003A03DF">
        <w:rPr>
          <w:sz w:val="24"/>
          <w:szCs w:val="24"/>
        </w:rPr>
        <w:t>.</w:t>
      </w:r>
    </w:p>
    <w:p w14:paraId="4CE00EB9" w14:textId="77777777" w:rsidR="00B062B6" w:rsidRPr="003A03DF" w:rsidRDefault="00B062B6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Выполнение всех технических условий, выданных заинтересованными предприятиями и организациями, в соответствии с проектными решениями.</w:t>
      </w:r>
    </w:p>
    <w:p w14:paraId="01D1358F" w14:textId="4EE666E5" w:rsidR="00DA36B2" w:rsidRDefault="00DA36B2" w:rsidP="00A24EC2">
      <w:pPr>
        <w:pStyle w:val="a4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Основные требования к поставляемому оборудованию</w:t>
      </w:r>
      <w:r>
        <w:rPr>
          <w:b/>
          <w:sz w:val="24"/>
          <w:szCs w:val="24"/>
        </w:rPr>
        <w:t>.</w:t>
      </w:r>
    </w:p>
    <w:p w14:paraId="021ED679" w14:textId="77777777" w:rsidR="00DA36B2" w:rsidRPr="003A03DF" w:rsidRDefault="00DA36B2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К поставке и монтажу допускается оборудование, отвечающее:</w:t>
      </w:r>
    </w:p>
    <w:p w14:paraId="1F1A9269" w14:textId="3D8C12B2" w:rsidR="00DA36B2" w:rsidRDefault="00DA36B2" w:rsidP="00A24EC2">
      <w:pPr>
        <w:pStyle w:val="af6"/>
        <w:numPr>
          <w:ilvl w:val="0"/>
          <w:numId w:val="23"/>
        </w:numPr>
        <w:tabs>
          <w:tab w:val="left" w:pos="0"/>
          <w:tab w:val="left" w:pos="1134"/>
        </w:tabs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3A03DF">
        <w:rPr>
          <w:sz w:val="24"/>
          <w:szCs w:val="24"/>
        </w:rPr>
        <w:t xml:space="preserve">для российских производителей – </w:t>
      </w:r>
      <w:r w:rsidR="00410B93" w:rsidRPr="00410B93">
        <w:rPr>
          <w:sz w:val="24"/>
          <w:szCs w:val="24"/>
        </w:rPr>
        <w:t>наличие положительного заключения МВК, ТУ, или иные документы, подтверждающие соответствие техническим требованиям</w:t>
      </w:r>
      <w:r w:rsidRPr="003A03DF">
        <w:rPr>
          <w:sz w:val="24"/>
          <w:szCs w:val="24"/>
        </w:rPr>
        <w:t>;</w:t>
      </w:r>
    </w:p>
    <w:p w14:paraId="41B6090C" w14:textId="7FDAA054" w:rsidR="005C479A" w:rsidRDefault="005C479A" w:rsidP="00A24EC2">
      <w:pPr>
        <w:pStyle w:val="af6"/>
        <w:numPr>
          <w:ilvl w:val="0"/>
          <w:numId w:val="23"/>
        </w:numPr>
        <w:tabs>
          <w:tab w:val="left" w:pos="0"/>
          <w:tab w:val="left" w:pos="1134"/>
        </w:tabs>
        <w:spacing w:line="228" w:lineRule="auto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5C479A">
        <w:rPr>
          <w:sz w:val="24"/>
          <w:szCs w:val="24"/>
        </w:rPr>
        <w:t>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</w:t>
      </w:r>
      <w:r>
        <w:rPr>
          <w:sz w:val="24"/>
          <w:szCs w:val="24"/>
        </w:rPr>
        <w:t>;</w:t>
      </w:r>
    </w:p>
    <w:p w14:paraId="1EA22205" w14:textId="5C3B6782" w:rsidR="00A46352" w:rsidRPr="003A03DF" w:rsidRDefault="00A46352" w:rsidP="00A24EC2">
      <w:pPr>
        <w:pStyle w:val="af6"/>
        <w:numPr>
          <w:ilvl w:val="0"/>
          <w:numId w:val="23"/>
        </w:numPr>
        <w:tabs>
          <w:tab w:val="left" w:pos="0"/>
          <w:tab w:val="left" w:pos="1134"/>
        </w:tabs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DF31CF">
        <w:rPr>
          <w:color w:val="000000"/>
          <w:sz w:val="24"/>
          <w:szCs w:val="24"/>
        </w:rPr>
        <w:t>внешний вид, цвет, надписи должны соответствовать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Положению</w:t>
      </w:r>
      <w:r w:rsidRPr="00127406">
        <w:rPr>
          <w:sz w:val="24"/>
          <w:szCs w:val="24"/>
        </w:rPr>
        <w:t xml:space="preserve"> об управлении фирменным стилем ПАО «МРСК Центра»</w:t>
      </w:r>
      <w:r>
        <w:rPr>
          <w:sz w:val="24"/>
          <w:szCs w:val="24"/>
        </w:rPr>
        <w:t xml:space="preserve"> </w:t>
      </w:r>
      <w:r w:rsidRPr="00127406">
        <w:rPr>
          <w:sz w:val="24"/>
          <w:szCs w:val="24"/>
        </w:rPr>
        <w:t>ПС БС 8/01-01/2019</w:t>
      </w:r>
      <w:r>
        <w:rPr>
          <w:sz w:val="24"/>
          <w:szCs w:val="24"/>
        </w:rPr>
        <w:t>.</w:t>
      </w:r>
    </w:p>
    <w:p w14:paraId="24C7985E" w14:textId="253F45A7" w:rsidR="00DA36B2" w:rsidRPr="003A03DF" w:rsidRDefault="00DA36B2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3A03DF">
        <w:rPr>
          <w:color w:val="000000"/>
          <w:sz w:val="24"/>
          <w:szCs w:val="24"/>
        </w:rPr>
        <w:t>Поставка оборудования производится после получения письменного согласования филиала ПАО «</w:t>
      </w:r>
      <w:r w:rsidR="00257A1C">
        <w:rPr>
          <w:color w:val="000000"/>
          <w:sz w:val="24"/>
          <w:szCs w:val="24"/>
        </w:rPr>
        <w:t>Россети Центр</w:t>
      </w:r>
      <w:r w:rsidRPr="003A03DF">
        <w:rPr>
          <w:color w:val="000000"/>
          <w:sz w:val="24"/>
          <w:szCs w:val="24"/>
        </w:rPr>
        <w:t>»</w:t>
      </w:r>
      <w:r w:rsidR="00257A1C">
        <w:rPr>
          <w:color w:val="000000"/>
          <w:sz w:val="24"/>
          <w:szCs w:val="24"/>
        </w:rPr>
        <w:t xml:space="preserve"> </w:t>
      </w:r>
      <w:r w:rsidRPr="003A03DF">
        <w:rPr>
          <w:color w:val="000000"/>
          <w:sz w:val="24"/>
          <w:szCs w:val="24"/>
        </w:rPr>
        <w:t>-</w:t>
      </w:r>
      <w:r w:rsidR="00257A1C">
        <w:rPr>
          <w:color w:val="000000"/>
          <w:sz w:val="24"/>
          <w:szCs w:val="24"/>
        </w:rPr>
        <w:t xml:space="preserve"> </w:t>
      </w:r>
      <w:r w:rsidRPr="003A03DF">
        <w:rPr>
          <w:color w:val="000000"/>
          <w:sz w:val="24"/>
          <w:szCs w:val="24"/>
        </w:rPr>
        <w:t>«Липецкэнерго».</w:t>
      </w:r>
    </w:p>
    <w:p w14:paraId="182D0BF8" w14:textId="77777777" w:rsidR="00DA36B2" w:rsidRPr="003A03DF" w:rsidRDefault="00DA36B2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3A03DF">
        <w:rPr>
          <w:sz w:val="24"/>
          <w:szCs w:val="24"/>
        </w:rPr>
        <w:t>Подрядная организация обязана предоставить комплект запасных частей, расходных материалов и принадлежностей (ЗИП) к поставляемому оборудованию.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330D6F4" w14:textId="77777777" w:rsidR="00DA36B2" w:rsidRPr="003A03DF" w:rsidRDefault="00DA36B2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3A03DF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3A03DF">
        <w:rPr>
          <w:color w:val="000000"/>
          <w:sz w:val="24"/>
          <w:szCs w:val="24"/>
        </w:rPr>
        <w:t>687, ГОСТ 14192, ГОСТ 23216 и ГОСТ 15150-69</w:t>
      </w:r>
      <w:r w:rsidRPr="003A03DF">
        <w:rPr>
          <w:sz w:val="24"/>
          <w:szCs w:val="24"/>
        </w:rPr>
        <w:t xml:space="preserve"> или соответствующих МЭК.</w:t>
      </w:r>
    </w:p>
    <w:p w14:paraId="16567FB6" w14:textId="67F87032" w:rsidR="00DA36B2" w:rsidRPr="003A03DF" w:rsidRDefault="00DA36B2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</w:t>
      </w:r>
      <w:r w:rsidR="00410B93">
        <w:rPr>
          <w:sz w:val="24"/>
          <w:szCs w:val="24"/>
        </w:rPr>
        <w:t>уживанию) должен быть не менее 25</w:t>
      </w:r>
      <w:r w:rsidRPr="003A03DF">
        <w:rPr>
          <w:sz w:val="24"/>
          <w:szCs w:val="24"/>
        </w:rPr>
        <w:t xml:space="preserve"> лет.</w:t>
      </w:r>
    </w:p>
    <w:p w14:paraId="0F6E1B3F" w14:textId="77777777" w:rsidR="00DA36B2" w:rsidRPr="003A03DF" w:rsidRDefault="00DA36B2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По всем видам оборудования Подрядная организация должна предоставить полный комплект технической и эксплуатационной документации на русском языке, подготовленной в соответствии с ГОСТ 34.003-90, ГОСТ 34.201-89,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78062C97" w14:textId="51023E54" w:rsidR="00DA36B2" w:rsidRPr="00A20F91" w:rsidRDefault="00DA36B2" w:rsidP="00A24EC2">
      <w:pPr>
        <w:pStyle w:val="af6"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Предоставляемая Подрядной организацией техническая и эксплуатационная документация для каждой единицы оборудования должна включать:</w:t>
      </w:r>
      <w:r w:rsidR="00A20F91">
        <w:rPr>
          <w:sz w:val="24"/>
          <w:szCs w:val="24"/>
        </w:rPr>
        <w:t xml:space="preserve"> паспорт, комплект электрических схем и </w:t>
      </w:r>
      <w:r w:rsidRPr="00A20F91">
        <w:rPr>
          <w:sz w:val="24"/>
          <w:szCs w:val="24"/>
        </w:rPr>
        <w:t>руководство по эксплуатации.</w:t>
      </w:r>
    </w:p>
    <w:p w14:paraId="4E8C333F" w14:textId="452A4621" w:rsidR="0067564B" w:rsidRPr="003A03DF" w:rsidRDefault="0067564B" w:rsidP="00A24EC2">
      <w:pPr>
        <w:pStyle w:val="a4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П</w:t>
      </w:r>
      <w:r w:rsidR="00950607" w:rsidRPr="003A03DF">
        <w:rPr>
          <w:b/>
          <w:sz w:val="24"/>
          <w:szCs w:val="24"/>
        </w:rPr>
        <w:t>равила контроля и приемки работ.</w:t>
      </w:r>
    </w:p>
    <w:p w14:paraId="3ADDD412" w14:textId="40D5C792" w:rsidR="00965B27" w:rsidRPr="00532447" w:rsidRDefault="00965B27" w:rsidP="00A24EC2">
      <w:pPr>
        <w:pStyle w:val="a4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532447">
        <w:rPr>
          <w:sz w:val="24"/>
          <w:szCs w:val="24"/>
        </w:rPr>
        <w:t xml:space="preserve">Руководители работ Подрядной организации, участвующие в </w:t>
      </w:r>
      <w:r w:rsidR="006A1563">
        <w:rPr>
          <w:sz w:val="24"/>
          <w:szCs w:val="24"/>
        </w:rPr>
        <w:t>производстве</w:t>
      </w:r>
      <w:r w:rsidR="00826C0E">
        <w:rPr>
          <w:sz w:val="24"/>
          <w:szCs w:val="24"/>
        </w:rPr>
        <w:t xml:space="preserve"> работ</w:t>
      </w:r>
      <w:r w:rsidRPr="00532447">
        <w:rPr>
          <w:sz w:val="24"/>
          <w:szCs w:val="24"/>
        </w:rPr>
        <w:t>, совместно с представителями филиала ПАО «</w:t>
      </w:r>
      <w:r w:rsidR="00257A1C">
        <w:rPr>
          <w:sz w:val="24"/>
          <w:szCs w:val="24"/>
        </w:rPr>
        <w:t>Россети Центр</w:t>
      </w:r>
      <w:r w:rsidRPr="00532447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Pr="00532447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Pr="00532447">
        <w:rPr>
          <w:sz w:val="24"/>
          <w:szCs w:val="24"/>
        </w:rPr>
        <w:t xml:space="preserve">«Липецкэнерго» осуществляют входной контроль качества применяемых материалов и оборудования, проводят оперативный контроль качества выполняемых работ, контролируют соответствие выполняемых работ требованиям </w:t>
      </w:r>
      <w:r>
        <w:rPr>
          <w:sz w:val="24"/>
          <w:szCs w:val="24"/>
        </w:rPr>
        <w:t>нормативно-технических</w:t>
      </w:r>
      <w:r w:rsidRPr="003A43E8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Pr="00532447">
        <w:rPr>
          <w:sz w:val="24"/>
          <w:szCs w:val="24"/>
        </w:rPr>
        <w:t xml:space="preserve"> и проектной</w:t>
      </w:r>
      <w:r w:rsidR="006A1563">
        <w:rPr>
          <w:sz w:val="24"/>
          <w:szCs w:val="24"/>
        </w:rPr>
        <w:t xml:space="preserve"> </w:t>
      </w:r>
      <w:r w:rsidRPr="00532447">
        <w:rPr>
          <w:sz w:val="24"/>
          <w:szCs w:val="24"/>
        </w:rPr>
        <w:t>документации, проверяют соблюдение технол</w:t>
      </w:r>
      <w:r w:rsidR="004017CF">
        <w:rPr>
          <w:sz w:val="24"/>
          <w:szCs w:val="24"/>
        </w:rPr>
        <w:t>огической дисциплины в процессе выполнения работ</w:t>
      </w:r>
      <w:r w:rsidRPr="00532447">
        <w:rPr>
          <w:sz w:val="24"/>
          <w:szCs w:val="24"/>
        </w:rPr>
        <w:t>.</w:t>
      </w:r>
    </w:p>
    <w:p w14:paraId="6B1D8ECE" w14:textId="2DE7A387" w:rsidR="00965B27" w:rsidRDefault="00965B27" w:rsidP="00A24EC2">
      <w:pPr>
        <w:pStyle w:val="a4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532447">
        <w:rPr>
          <w:sz w:val="24"/>
          <w:szCs w:val="24"/>
        </w:rPr>
        <w:t>Представители проектной орган</w:t>
      </w:r>
      <w:r>
        <w:rPr>
          <w:sz w:val="24"/>
          <w:szCs w:val="24"/>
        </w:rPr>
        <w:t xml:space="preserve">изации </w:t>
      </w:r>
      <w:r w:rsidR="00295D12">
        <w:rPr>
          <w:sz w:val="24"/>
          <w:szCs w:val="24"/>
        </w:rPr>
        <w:t xml:space="preserve">ООО </w:t>
      </w:r>
      <w:r w:rsidR="00077ED8">
        <w:rPr>
          <w:sz w:val="24"/>
          <w:szCs w:val="24"/>
        </w:rPr>
        <w:t>«</w:t>
      </w:r>
      <w:proofErr w:type="spellStart"/>
      <w:r w:rsidR="00CF070F">
        <w:rPr>
          <w:sz w:val="24"/>
          <w:szCs w:val="24"/>
        </w:rPr>
        <w:t>ЛипецкЭнергоПроект</w:t>
      </w:r>
      <w:proofErr w:type="spellEnd"/>
      <w:r w:rsidR="00077ED8" w:rsidRPr="00BB631D">
        <w:rPr>
          <w:sz w:val="24"/>
          <w:szCs w:val="24"/>
        </w:rPr>
        <w:t>»</w:t>
      </w:r>
      <w:r w:rsidR="00295D12">
        <w:rPr>
          <w:sz w:val="24"/>
          <w:szCs w:val="24"/>
        </w:rPr>
        <w:t xml:space="preserve"> </w:t>
      </w:r>
      <w:r w:rsidRPr="00532447">
        <w:rPr>
          <w:sz w:val="24"/>
          <w:szCs w:val="24"/>
        </w:rPr>
        <w:t>в праве осуществлять авторский надзор за соответствием выполняемых работ проектной документации.</w:t>
      </w:r>
    </w:p>
    <w:p w14:paraId="5E64F28D" w14:textId="21BF7A05" w:rsidR="00460977" w:rsidRPr="00532447" w:rsidRDefault="00460977" w:rsidP="00A24EC2">
      <w:pPr>
        <w:pStyle w:val="a4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Подрядная организация выполняет функции строительного контроля с выполнением контрольных мероприятий в соответствии с действующим законодательством и нормативно-технической документации.</w:t>
      </w:r>
    </w:p>
    <w:p w14:paraId="67FC5C03" w14:textId="1C32D25C" w:rsidR="00965B27" w:rsidRPr="00532447" w:rsidRDefault="00965B27" w:rsidP="00A24EC2">
      <w:pPr>
        <w:pStyle w:val="a4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532447">
        <w:rPr>
          <w:sz w:val="24"/>
          <w:szCs w:val="24"/>
        </w:rPr>
        <w:t xml:space="preserve">Приемку </w:t>
      </w:r>
      <w:r w:rsidR="00826C0E">
        <w:rPr>
          <w:sz w:val="24"/>
          <w:szCs w:val="24"/>
        </w:rPr>
        <w:t>выполненных</w:t>
      </w:r>
      <w:r w:rsidRPr="00532447">
        <w:rPr>
          <w:sz w:val="24"/>
          <w:szCs w:val="24"/>
        </w:rPr>
        <w:t xml:space="preserve"> работ осуществляет Заказчик в соответствии с действующими СП (СНиП). Подрядная организация обязана гарантировать соответствие выполненной работы требованиям СП (СНиП). Подрядная организация обязана предоставить акты выполненных работ </w:t>
      </w:r>
      <w:r w:rsidRPr="00532447">
        <w:rPr>
          <w:sz w:val="24"/>
          <w:szCs w:val="24"/>
        </w:rPr>
        <w:lastRenderedPageBreak/>
        <w:t>и исполнительную документацию. Обнаруженные при приемке работ отступления и замечания Подрядная организация устраняет за свой счет и в сроки, установленные приемочной комиссией.</w:t>
      </w:r>
    </w:p>
    <w:p w14:paraId="7EB31ED0" w14:textId="1E93C99E" w:rsidR="0067564B" w:rsidRPr="003A03DF" w:rsidRDefault="00965B27" w:rsidP="00A24EC2">
      <w:pPr>
        <w:pStyle w:val="a4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532447">
        <w:rPr>
          <w:sz w:val="24"/>
          <w:szCs w:val="24"/>
        </w:rPr>
        <w:t>Контроль и ответственность за соблюдением правил техники безопасности персоналом Подрядной организации и привлеченных им Субподрядных организаций, при прове</w:t>
      </w:r>
      <w:r w:rsidR="001F3374">
        <w:rPr>
          <w:sz w:val="24"/>
          <w:szCs w:val="24"/>
        </w:rPr>
        <w:t xml:space="preserve">дении </w:t>
      </w:r>
      <w:r w:rsidRPr="00532447">
        <w:rPr>
          <w:sz w:val="24"/>
          <w:szCs w:val="24"/>
        </w:rPr>
        <w:t>работ возлагается на Подрядную организацию</w:t>
      </w:r>
      <w:r w:rsidR="0067564B" w:rsidRPr="003A03DF">
        <w:rPr>
          <w:sz w:val="24"/>
          <w:szCs w:val="24"/>
        </w:rPr>
        <w:t>.</w:t>
      </w:r>
    </w:p>
    <w:p w14:paraId="65F804C0" w14:textId="65044FFA" w:rsidR="0067564B" w:rsidRPr="003A03DF" w:rsidRDefault="0067564B" w:rsidP="00A24EC2">
      <w:pPr>
        <w:pStyle w:val="a4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 xml:space="preserve">Гарантии исполнителя </w:t>
      </w:r>
      <w:r w:rsidR="004017CF">
        <w:rPr>
          <w:b/>
          <w:sz w:val="24"/>
          <w:szCs w:val="24"/>
        </w:rPr>
        <w:t>выполненных</w:t>
      </w:r>
      <w:r w:rsidRPr="003A03DF">
        <w:rPr>
          <w:b/>
          <w:sz w:val="24"/>
          <w:szCs w:val="24"/>
        </w:rPr>
        <w:t xml:space="preserve"> работ.</w:t>
      </w:r>
    </w:p>
    <w:p w14:paraId="712947C1" w14:textId="77777777" w:rsidR="005C479A" w:rsidRPr="005C479A" w:rsidRDefault="005C479A" w:rsidP="00A24EC2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sz w:val="24"/>
          <w:szCs w:val="24"/>
        </w:rPr>
      </w:pPr>
      <w:r w:rsidRPr="005C479A">
        <w:rPr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57B2BDD5" w14:textId="7F0B3A61" w:rsidR="005C479A" w:rsidRPr="005C479A" w:rsidRDefault="005C479A" w:rsidP="00A24EC2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Подрядная организация</w:t>
      </w:r>
      <w:r w:rsidRPr="005C479A">
        <w:rPr>
          <w:sz w:val="24"/>
          <w:szCs w:val="24"/>
        </w:rPr>
        <w:t xml:space="preserve"> дол</w:t>
      </w:r>
      <w:r>
        <w:rPr>
          <w:sz w:val="24"/>
          <w:szCs w:val="24"/>
        </w:rPr>
        <w:t>жна</w:t>
      </w:r>
      <w:r w:rsidRPr="005C479A">
        <w:rPr>
          <w:sz w:val="24"/>
          <w:szCs w:val="24"/>
        </w:rPr>
        <w:t xml:space="preserve">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</w:t>
      </w:r>
      <w:r>
        <w:rPr>
          <w:sz w:val="24"/>
          <w:szCs w:val="24"/>
        </w:rPr>
        <w:t>да из строя оборудования Подрядная организация</w:t>
      </w:r>
      <w:r w:rsidRPr="005C479A">
        <w:rPr>
          <w:sz w:val="24"/>
          <w:szCs w:val="24"/>
        </w:rPr>
        <w:t xml:space="preserve"> обяз</w:t>
      </w:r>
      <w:r>
        <w:rPr>
          <w:sz w:val="24"/>
          <w:szCs w:val="24"/>
        </w:rPr>
        <w:t>а</w:t>
      </w:r>
      <w:r w:rsidRPr="005C479A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Pr="005C479A">
        <w:rPr>
          <w:sz w:val="24"/>
          <w:szCs w:val="24"/>
        </w:rPr>
        <w:t xml:space="preserve">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3DBACB6" w14:textId="77777777" w:rsidR="00B35640" w:rsidRPr="003A03DF" w:rsidRDefault="00B35640" w:rsidP="00A24EC2">
      <w:pPr>
        <w:pStyle w:val="a4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Экология и природоохранные мероприятия.</w:t>
      </w:r>
    </w:p>
    <w:p w14:paraId="5D7D9A88" w14:textId="77777777" w:rsidR="00B35640" w:rsidRPr="003A03DF" w:rsidRDefault="00B35640" w:rsidP="00A24EC2">
      <w:pPr>
        <w:pStyle w:val="a4"/>
        <w:tabs>
          <w:tab w:val="left" w:pos="1276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14:paraId="369E3A22" w14:textId="77777777" w:rsidR="004B36E6" w:rsidRPr="003A03DF" w:rsidRDefault="00B35640" w:rsidP="00A24EC2">
      <w:pPr>
        <w:pStyle w:val="a4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bCs/>
          <w:sz w:val="24"/>
          <w:szCs w:val="24"/>
        </w:rPr>
        <w:t>Сроки выполнения работ и условия оплаты</w:t>
      </w:r>
      <w:r w:rsidR="004B36E6" w:rsidRPr="003A03DF">
        <w:rPr>
          <w:b/>
          <w:sz w:val="24"/>
          <w:szCs w:val="24"/>
        </w:rPr>
        <w:t>.</w:t>
      </w:r>
    </w:p>
    <w:p w14:paraId="2082EDF3" w14:textId="297293AB" w:rsidR="00460977" w:rsidRDefault="00460977" w:rsidP="00A24EC2">
      <w:pPr>
        <w:pStyle w:val="a4"/>
        <w:numPr>
          <w:ilvl w:val="1"/>
          <w:numId w:val="2"/>
        </w:numPr>
        <w:tabs>
          <w:tab w:val="left" w:pos="1276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B754BA">
        <w:rPr>
          <w:sz w:val="24"/>
          <w:szCs w:val="24"/>
        </w:rPr>
        <w:t xml:space="preserve">Работы выполнить в период: начало – с момента </w:t>
      </w:r>
      <w:r w:rsidR="002628A1">
        <w:rPr>
          <w:sz w:val="24"/>
          <w:szCs w:val="24"/>
        </w:rPr>
        <w:t>заключения</w:t>
      </w:r>
      <w:r w:rsidRPr="00B754BA">
        <w:rPr>
          <w:sz w:val="24"/>
          <w:szCs w:val="24"/>
        </w:rPr>
        <w:t xml:space="preserve"> договора,</w:t>
      </w:r>
      <w:r>
        <w:rPr>
          <w:sz w:val="24"/>
          <w:szCs w:val="24"/>
        </w:rPr>
        <w:t xml:space="preserve"> </w:t>
      </w:r>
      <w:r w:rsidRPr="00B754BA">
        <w:rPr>
          <w:sz w:val="24"/>
          <w:szCs w:val="24"/>
        </w:rPr>
        <w:t xml:space="preserve">окончание – </w:t>
      </w:r>
      <w:r w:rsidR="00061C2C">
        <w:rPr>
          <w:sz w:val="24"/>
          <w:szCs w:val="24"/>
        </w:rPr>
        <w:t>до 2</w:t>
      </w:r>
      <w:r w:rsidR="008933A8">
        <w:rPr>
          <w:sz w:val="24"/>
          <w:szCs w:val="24"/>
        </w:rPr>
        <w:t>3</w:t>
      </w:r>
      <w:r w:rsidR="00061C2C">
        <w:rPr>
          <w:sz w:val="24"/>
          <w:szCs w:val="24"/>
        </w:rPr>
        <w:t xml:space="preserve"> декабря 2022 года</w:t>
      </w:r>
      <w:r w:rsidR="000E67E4" w:rsidRPr="004707C5">
        <w:rPr>
          <w:sz w:val="24"/>
          <w:szCs w:val="24"/>
        </w:rPr>
        <w:t>.</w:t>
      </w:r>
    </w:p>
    <w:p w14:paraId="59EF4284" w14:textId="77777777" w:rsidR="00460977" w:rsidRDefault="00460977" w:rsidP="00A24EC2">
      <w:pPr>
        <w:pStyle w:val="a4"/>
        <w:numPr>
          <w:ilvl w:val="1"/>
          <w:numId w:val="2"/>
        </w:numPr>
        <w:tabs>
          <w:tab w:val="left" w:pos="1276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Подрядная организация обязана в течение 10-ти рабочих дней после подписания договора приступить к выполнению работ</w:t>
      </w:r>
      <w:r>
        <w:rPr>
          <w:sz w:val="24"/>
          <w:szCs w:val="24"/>
        </w:rPr>
        <w:t>.</w:t>
      </w:r>
    </w:p>
    <w:p w14:paraId="785229AE" w14:textId="77777777" w:rsidR="00207BB0" w:rsidRPr="0041417B" w:rsidRDefault="00207BB0" w:rsidP="00A24EC2">
      <w:pPr>
        <w:widowControl w:val="0"/>
        <w:autoSpaceDE w:val="0"/>
        <w:autoSpaceDN w:val="0"/>
        <w:adjustRightInd w:val="0"/>
        <w:spacing w:line="228" w:lineRule="auto"/>
        <w:jc w:val="both"/>
        <w:rPr>
          <w:sz w:val="16"/>
          <w:szCs w:val="16"/>
        </w:rPr>
      </w:pPr>
    </w:p>
    <w:p w14:paraId="70D038C7" w14:textId="39226A3B" w:rsidR="008C5445" w:rsidRPr="003A03DF" w:rsidRDefault="008C5445" w:rsidP="00A24EC2">
      <w:pPr>
        <w:widowControl w:val="0"/>
        <w:autoSpaceDE w:val="0"/>
        <w:autoSpaceDN w:val="0"/>
        <w:adjustRightInd w:val="0"/>
        <w:spacing w:line="228" w:lineRule="auto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Приложени</w:t>
      </w:r>
      <w:r w:rsidR="00D44ED5">
        <w:rPr>
          <w:b/>
          <w:sz w:val="24"/>
          <w:szCs w:val="24"/>
        </w:rPr>
        <w:t>я</w:t>
      </w:r>
      <w:r w:rsidRPr="003A03DF">
        <w:rPr>
          <w:b/>
          <w:sz w:val="24"/>
          <w:szCs w:val="24"/>
        </w:rPr>
        <w:t>:</w:t>
      </w:r>
    </w:p>
    <w:p w14:paraId="7F1F2B77" w14:textId="5D7C2F9E" w:rsidR="002F637C" w:rsidRPr="003A03DF" w:rsidRDefault="00262FF9" w:rsidP="00A24EC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28" w:lineRule="auto"/>
        <w:ind w:left="0" w:firstLine="426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Основные характеристики </w:t>
      </w:r>
      <w:r w:rsidR="00B0469C" w:rsidRPr="003A03DF">
        <w:rPr>
          <w:bCs/>
          <w:sz w:val="24"/>
          <w:szCs w:val="24"/>
        </w:rPr>
        <w:t>объекта</w:t>
      </w:r>
      <w:r w:rsidR="001A5F37">
        <w:rPr>
          <w:bCs/>
          <w:sz w:val="24"/>
          <w:szCs w:val="24"/>
        </w:rPr>
        <w:t xml:space="preserve"> </w:t>
      </w:r>
      <w:r w:rsidR="00C429B2" w:rsidRPr="003A03DF">
        <w:rPr>
          <w:sz w:val="24"/>
          <w:szCs w:val="24"/>
        </w:rPr>
        <w:t xml:space="preserve">– на </w:t>
      </w:r>
      <w:r w:rsidR="00065224" w:rsidRPr="003A03DF">
        <w:rPr>
          <w:sz w:val="24"/>
          <w:szCs w:val="24"/>
        </w:rPr>
        <w:t>1</w:t>
      </w:r>
      <w:r w:rsidR="00C429B2" w:rsidRPr="003A03DF">
        <w:rPr>
          <w:sz w:val="24"/>
          <w:szCs w:val="24"/>
        </w:rPr>
        <w:t xml:space="preserve"> л</w:t>
      </w:r>
      <w:r w:rsidR="002F637C" w:rsidRPr="003A03DF">
        <w:rPr>
          <w:sz w:val="24"/>
          <w:szCs w:val="24"/>
        </w:rPr>
        <w:t>.</w:t>
      </w:r>
    </w:p>
    <w:p w14:paraId="69D37A20" w14:textId="77777777" w:rsidR="00003B31" w:rsidRPr="003A03DF" w:rsidRDefault="00003B31" w:rsidP="00A24EC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28" w:lineRule="auto"/>
        <w:ind w:left="0" w:firstLine="426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Календарный план выполнения работ</w:t>
      </w:r>
      <w:r w:rsidR="00C429B2" w:rsidRPr="003A03DF">
        <w:rPr>
          <w:sz w:val="24"/>
          <w:szCs w:val="24"/>
        </w:rPr>
        <w:t xml:space="preserve"> – на </w:t>
      </w:r>
      <w:r w:rsidR="00FB7E93" w:rsidRPr="003A03DF">
        <w:rPr>
          <w:sz w:val="24"/>
          <w:szCs w:val="24"/>
        </w:rPr>
        <w:t>1</w:t>
      </w:r>
      <w:r w:rsidR="00C429B2" w:rsidRPr="003A03DF">
        <w:rPr>
          <w:sz w:val="24"/>
          <w:szCs w:val="24"/>
        </w:rPr>
        <w:t xml:space="preserve"> л</w:t>
      </w:r>
      <w:r w:rsidRPr="003A03DF">
        <w:rPr>
          <w:sz w:val="24"/>
          <w:szCs w:val="24"/>
        </w:rPr>
        <w:t>.</w:t>
      </w:r>
    </w:p>
    <w:p w14:paraId="71010E3D" w14:textId="77777777" w:rsidR="008C5445" w:rsidRPr="003A03DF" w:rsidRDefault="008C5445" w:rsidP="00A24EC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28" w:lineRule="auto"/>
        <w:ind w:left="0" w:firstLine="426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Проектная документация</w:t>
      </w:r>
      <w:r w:rsidR="00C429B2" w:rsidRPr="003A03DF">
        <w:rPr>
          <w:sz w:val="24"/>
          <w:szCs w:val="24"/>
        </w:rPr>
        <w:t xml:space="preserve"> – в электронном виде</w:t>
      </w:r>
      <w:r w:rsidRPr="003A03DF">
        <w:rPr>
          <w:sz w:val="24"/>
          <w:szCs w:val="24"/>
        </w:rPr>
        <w:t>.</w:t>
      </w:r>
    </w:p>
    <w:p w14:paraId="05D04963" w14:textId="77777777" w:rsidR="00207BB0" w:rsidRPr="00207BB0" w:rsidRDefault="00207BB0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16"/>
          <w:szCs w:val="16"/>
        </w:rPr>
      </w:pPr>
    </w:p>
    <w:p w14:paraId="6B09C96B" w14:textId="25EF8AF5" w:rsidR="00485274" w:rsidRPr="003A03DF" w:rsidRDefault="00485274" w:rsidP="00485274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заместителя</w:t>
      </w:r>
      <w:r w:rsidRPr="003A03DF">
        <w:rPr>
          <w:sz w:val="24"/>
          <w:szCs w:val="24"/>
        </w:rPr>
        <w:t xml:space="preserve"> директора по </w:t>
      </w:r>
      <w:r>
        <w:rPr>
          <w:sz w:val="24"/>
          <w:szCs w:val="24"/>
        </w:rPr>
        <w:t>инвестиционной деятельности</w:t>
      </w:r>
    </w:p>
    <w:p w14:paraId="7180EC34" w14:textId="3FDCD344" w:rsidR="00485274" w:rsidRPr="003A03DF" w:rsidRDefault="00485274" w:rsidP="00485274">
      <w:pPr>
        <w:pStyle w:val="a4"/>
        <w:tabs>
          <w:tab w:val="right" w:pos="10065"/>
        </w:tabs>
        <w:spacing w:line="228" w:lineRule="auto"/>
        <w:ind w:left="0" w:firstLine="0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филиала ПАО «</w:t>
      </w:r>
      <w:r>
        <w:rPr>
          <w:sz w:val="24"/>
          <w:szCs w:val="24"/>
        </w:rPr>
        <w:t>Россети Центр</w:t>
      </w:r>
      <w:r w:rsidRPr="003A03DF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«Липецкэнерго»</w:t>
      </w:r>
      <w:r w:rsidRPr="003A03DF">
        <w:rPr>
          <w:sz w:val="24"/>
          <w:szCs w:val="24"/>
        </w:rPr>
        <w:tab/>
      </w:r>
      <w:r>
        <w:rPr>
          <w:sz w:val="24"/>
          <w:szCs w:val="24"/>
        </w:rPr>
        <w:t>А</w:t>
      </w:r>
      <w:r w:rsidRPr="003A03DF">
        <w:rPr>
          <w:sz w:val="24"/>
          <w:szCs w:val="24"/>
        </w:rPr>
        <w:t>.</w:t>
      </w:r>
      <w:r>
        <w:rPr>
          <w:sz w:val="24"/>
          <w:szCs w:val="24"/>
        </w:rPr>
        <w:t>Ю</w:t>
      </w:r>
      <w:r w:rsidRPr="003A03DF">
        <w:rPr>
          <w:sz w:val="24"/>
          <w:szCs w:val="24"/>
        </w:rPr>
        <w:t xml:space="preserve">. </w:t>
      </w:r>
      <w:r>
        <w:rPr>
          <w:sz w:val="24"/>
          <w:szCs w:val="24"/>
        </w:rPr>
        <w:t>Балабанов</w:t>
      </w:r>
    </w:p>
    <w:p w14:paraId="3192BA21" w14:textId="77777777" w:rsidR="00207BB0" w:rsidRPr="00207BB0" w:rsidRDefault="00207BB0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16"/>
          <w:szCs w:val="16"/>
        </w:rPr>
      </w:pPr>
    </w:p>
    <w:p w14:paraId="539BCBCE" w14:textId="10268A42" w:rsidR="00E7431B" w:rsidRPr="003A03DF" w:rsidRDefault="00E7431B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Согласовано</w:t>
      </w:r>
    </w:p>
    <w:p w14:paraId="2C72CD17" w14:textId="77777777" w:rsidR="00207BB0" w:rsidRPr="00207BB0" w:rsidRDefault="00207BB0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16"/>
          <w:szCs w:val="16"/>
        </w:rPr>
      </w:pPr>
    </w:p>
    <w:p w14:paraId="0BBC96FC" w14:textId="68C72DD2" w:rsidR="00B93B1A" w:rsidRDefault="00276746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Н</w:t>
      </w:r>
      <w:r w:rsidR="00027C76" w:rsidRPr="003A03DF">
        <w:rPr>
          <w:sz w:val="24"/>
          <w:szCs w:val="24"/>
        </w:rPr>
        <w:t>ачальник управления</w:t>
      </w:r>
      <w:r w:rsidR="00FF7ACE" w:rsidRPr="003A03DF">
        <w:rPr>
          <w:sz w:val="24"/>
          <w:szCs w:val="24"/>
        </w:rPr>
        <w:t xml:space="preserve"> </w:t>
      </w:r>
      <w:r w:rsidR="00027C76" w:rsidRPr="003A03DF">
        <w:rPr>
          <w:sz w:val="24"/>
          <w:szCs w:val="24"/>
        </w:rPr>
        <w:t>технологического развития</w:t>
      </w:r>
      <w:r w:rsidR="00B93B1A">
        <w:rPr>
          <w:sz w:val="24"/>
          <w:szCs w:val="24"/>
        </w:rPr>
        <w:t xml:space="preserve"> и</w:t>
      </w:r>
    </w:p>
    <w:p w14:paraId="264C311D" w14:textId="1538587C" w:rsidR="00E7431B" w:rsidRPr="003A03DF" w:rsidRDefault="00B53E31" w:rsidP="00A24EC2">
      <w:pPr>
        <w:pStyle w:val="a4"/>
        <w:tabs>
          <w:tab w:val="right" w:pos="10064"/>
        </w:tabs>
        <w:spacing w:line="228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цифровизации</w:t>
      </w:r>
      <w:r w:rsidR="00B93B1A">
        <w:rPr>
          <w:sz w:val="24"/>
          <w:szCs w:val="24"/>
        </w:rPr>
        <w:t xml:space="preserve"> </w:t>
      </w:r>
      <w:r w:rsidR="00257A1C" w:rsidRPr="003A03DF">
        <w:rPr>
          <w:sz w:val="24"/>
          <w:szCs w:val="24"/>
        </w:rPr>
        <w:t>филиала ПАО «</w:t>
      </w:r>
      <w:r w:rsidR="00257A1C">
        <w:rPr>
          <w:sz w:val="24"/>
          <w:szCs w:val="24"/>
        </w:rPr>
        <w:t>Россети Центр</w:t>
      </w:r>
      <w:r w:rsidR="00257A1C" w:rsidRPr="003A03DF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="00257A1C" w:rsidRPr="003A03DF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="00257A1C" w:rsidRPr="003A03DF">
        <w:rPr>
          <w:sz w:val="24"/>
          <w:szCs w:val="24"/>
        </w:rPr>
        <w:t>«Липецкэнерго»</w:t>
      </w:r>
      <w:r w:rsidR="00027C76" w:rsidRPr="003A03DF">
        <w:rPr>
          <w:sz w:val="24"/>
          <w:szCs w:val="24"/>
        </w:rPr>
        <w:tab/>
        <w:t xml:space="preserve">               О.А. Середкин</w:t>
      </w:r>
    </w:p>
    <w:p w14:paraId="1EF3B0D6" w14:textId="3A3E93BE" w:rsidR="00A20F91" w:rsidRDefault="00A20F91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0DB6A7A9" w14:textId="5C1DD401" w:rsidR="00A24EC2" w:rsidRDefault="00A24EC2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7F5B02C6" w14:textId="0CFD5EFD" w:rsidR="00A24EC2" w:rsidRDefault="00A24EC2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31484910" w14:textId="6B8675CC" w:rsidR="00F31655" w:rsidRDefault="00F316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0B865177" w14:textId="149CE5B3" w:rsidR="00F31655" w:rsidRDefault="00F316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6224B21B" w14:textId="4E07C22B" w:rsidR="00262FF9" w:rsidRDefault="00262FF9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1AB0B8E0" w14:textId="0D1D82F8" w:rsidR="00262FF9" w:rsidRDefault="00262FF9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403616D2" w14:textId="3A42CC25" w:rsidR="00262FF9" w:rsidRDefault="00262FF9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2F9E83FB" w14:textId="1E507449" w:rsidR="00262FF9" w:rsidRDefault="00262FF9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77F77E09" w14:textId="30E3CD7E" w:rsidR="00262FF9" w:rsidRDefault="00262FF9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2E4F3417" w14:textId="44503C84" w:rsidR="00262FF9" w:rsidRDefault="00262FF9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180CB37C" w14:textId="1A7CC4F2" w:rsidR="00A24EC2" w:rsidRDefault="00A24EC2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3F9C3AAD" w14:textId="0442E180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14D1A486" w14:textId="66A48000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4FCF67C6" w14:textId="47C06163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3A64EEC1" w14:textId="2719435C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0F39EC41" w14:textId="43A8F987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44798BE8" w14:textId="40BC9C37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1EC1C791" w14:textId="32407902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6E6F10EC" w14:textId="174BD99B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53E7D358" w14:textId="08697B32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51A7E06A" w14:textId="03EA52E1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4F7A3C08" w14:textId="7253C5B7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12D502BE" w14:textId="75977446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53B4F756" w14:textId="52EDCF52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08376B9D" w14:textId="51E1A673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58BB7B25" w14:textId="613775DE" w:rsidR="00823755" w:rsidRDefault="008237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30009A51" w14:textId="7DC8F5A4" w:rsidR="00A24EC2" w:rsidRDefault="00A24EC2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218480B4" w14:textId="67E3868F" w:rsidR="00A24EC2" w:rsidRDefault="00A24EC2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7031B1FA" w14:textId="33D5C9D1" w:rsidR="00E7431B" w:rsidRPr="003A03DF" w:rsidRDefault="00F31655" w:rsidP="00522DDC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  <w:r>
        <w:rPr>
          <w:sz w:val="20"/>
        </w:rPr>
        <w:t>Бадулин П.Н.</w:t>
      </w:r>
    </w:p>
    <w:p w14:paraId="4D6DC691" w14:textId="6B3570CB" w:rsidR="00E7431B" w:rsidRPr="00572541" w:rsidRDefault="00E7431B" w:rsidP="00572541">
      <w:pPr>
        <w:pStyle w:val="a4"/>
        <w:tabs>
          <w:tab w:val="right" w:pos="10490"/>
        </w:tabs>
        <w:ind w:left="0" w:firstLine="0"/>
        <w:jc w:val="left"/>
        <w:rPr>
          <w:sz w:val="20"/>
        </w:rPr>
        <w:sectPr w:rsidR="00E7431B" w:rsidRPr="00572541" w:rsidSect="00295D12">
          <w:headerReference w:type="even" r:id="rId8"/>
          <w:headerReference w:type="default" r:id="rId9"/>
          <w:pgSz w:w="11907" w:h="16839" w:code="9"/>
          <w:pgMar w:top="709" w:right="709" w:bottom="709" w:left="1134" w:header="510" w:footer="510" w:gutter="0"/>
          <w:cols w:space="720"/>
          <w:titlePg/>
          <w:docGrid w:linePitch="272"/>
        </w:sectPr>
      </w:pPr>
      <w:r w:rsidRPr="003A03DF">
        <w:rPr>
          <w:sz w:val="20"/>
        </w:rPr>
        <w:t xml:space="preserve">(4742) </w:t>
      </w:r>
      <w:r w:rsidR="00311B8D">
        <w:rPr>
          <w:sz w:val="20"/>
        </w:rPr>
        <w:t>22-8</w:t>
      </w:r>
      <w:r w:rsidR="00F31655">
        <w:rPr>
          <w:sz w:val="20"/>
        </w:rPr>
        <w:t>2</w:t>
      </w:r>
      <w:r w:rsidR="00311B8D">
        <w:rPr>
          <w:sz w:val="20"/>
        </w:rPr>
        <w:t>-</w:t>
      </w:r>
      <w:r w:rsidR="00F31655">
        <w:rPr>
          <w:sz w:val="20"/>
        </w:rPr>
        <w:t>13</w:t>
      </w:r>
    </w:p>
    <w:p w14:paraId="07678DFC" w14:textId="022AF9D5" w:rsidR="00003B31" w:rsidRPr="003F5C7D" w:rsidRDefault="0023025F" w:rsidP="00AD19EC">
      <w:pPr>
        <w:pStyle w:val="a4"/>
        <w:ind w:left="0" w:firstLine="0"/>
        <w:jc w:val="right"/>
        <w:rPr>
          <w:sz w:val="24"/>
          <w:szCs w:val="24"/>
        </w:rPr>
      </w:pPr>
      <w:r w:rsidRPr="003A03DF">
        <w:rPr>
          <w:sz w:val="24"/>
          <w:szCs w:val="24"/>
        </w:rPr>
        <w:lastRenderedPageBreak/>
        <w:t>П</w:t>
      </w:r>
      <w:r w:rsidR="00D3610C" w:rsidRPr="003A03DF">
        <w:rPr>
          <w:sz w:val="24"/>
          <w:szCs w:val="24"/>
        </w:rPr>
        <w:t>риложение 1</w:t>
      </w:r>
      <w:r w:rsidR="00087D2E" w:rsidRPr="003A03DF">
        <w:rPr>
          <w:sz w:val="24"/>
          <w:szCs w:val="24"/>
        </w:rPr>
        <w:t xml:space="preserve"> к ТЗ </w:t>
      </w:r>
      <w:r w:rsidR="0087424B" w:rsidRPr="003A03DF">
        <w:rPr>
          <w:sz w:val="24"/>
          <w:szCs w:val="24"/>
        </w:rPr>
        <w:t xml:space="preserve">№ </w:t>
      </w:r>
      <w:r w:rsidR="007E55F7" w:rsidRPr="003A03DF">
        <w:rPr>
          <w:sz w:val="24"/>
          <w:szCs w:val="24"/>
        </w:rPr>
        <w:t>2</w:t>
      </w:r>
      <w:r w:rsidR="006310CB">
        <w:rPr>
          <w:sz w:val="24"/>
          <w:szCs w:val="24"/>
        </w:rPr>
        <w:t>2</w:t>
      </w:r>
      <w:r w:rsidR="008904C6" w:rsidRPr="003A03DF">
        <w:rPr>
          <w:sz w:val="24"/>
          <w:szCs w:val="24"/>
        </w:rPr>
        <w:t>-0</w:t>
      </w:r>
      <w:r w:rsidR="00485274">
        <w:rPr>
          <w:sz w:val="24"/>
          <w:szCs w:val="24"/>
        </w:rPr>
        <w:t>3</w:t>
      </w:r>
      <w:r w:rsidR="00921A5E">
        <w:rPr>
          <w:sz w:val="24"/>
          <w:szCs w:val="24"/>
        </w:rPr>
        <w:t>5</w:t>
      </w:r>
    </w:p>
    <w:p w14:paraId="2ABE9FD7" w14:textId="708AE3C8" w:rsidR="00AD19EC" w:rsidRPr="003A03DF" w:rsidRDefault="00262FF9" w:rsidP="00AD19EC">
      <w:pPr>
        <w:pStyle w:val="a4"/>
        <w:tabs>
          <w:tab w:val="left" w:pos="1276"/>
        </w:tabs>
        <w:spacing w:before="2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Основные характеристики </w:t>
      </w:r>
      <w:r w:rsidRPr="003A03DF">
        <w:rPr>
          <w:bCs/>
          <w:sz w:val="24"/>
          <w:szCs w:val="24"/>
        </w:rPr>
        <w:t>объекта</w:t>
      </w:r>
    </w:p>
    <w:tbl>
      <w:tblPr>
        <w:tblpPr w:leftFromText="180" w:rightFromText="180" w:vertAnchor="text" w:horzAnchor="margin" w:tblpXSpec="center" w:tblpY="231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7087"/>
        <w:gridCol w:w="5954"/>
      </w:tblGrid>
      <w:tr w:rsidR="009170B8" w:rsidRPr="003A03DF" w14:paraId="2C5F47AC" w14:textId="77777777" w:rsidTr="00061C2C">
        <w:trPr>
          <w:trHeight w:val="70"/>
        </w:trPr>
        <w:tc>
          <w:tcPr>
            <w:tcW w:w="1413" w:type="dxa"/>
            <w:vAlign w:val="center"/>
          </w:tcPr>
          <w:p w14:paraId="39F9AFFF" w14:textId="77777777" w:rsidR="009170B8" w:rsidRPr="00485274" w:rsidRDefault="009170B8" w:rsidP="00C03029">
            <w:pPr>
              <w:pStyle w:val="a4"/>
              <w:ind w:left="0" w:firstLine="0"/>
              <w:rPr>
                <w:b/>
                <w:bCs/>
                <w:sz w:val="24"/>
                <w:szCs w:val="24"/>
              </w:rPr>
            </w:pPr>
            <w:r w:rsidRPr="00485274">
              <w:rPr>
                <w:b/>
                <w:bCs/>
                <w:sz w:val="24"/>
                <w:szCs w:val="24"/>
              </w:rPr>
              <w:t>Номер ПСД</w:t>
            </w:r>
          </w:p>
        </w:tc>
        <w:tc>
          <w:tcPr>
            <w:tcW w:w="7087" w:type="dxa"/>
            <w:tcMar>
              <w:left w:w="28" w:type="dxa"/>
              <w:right w:w="28" w:type="dxa"/>
            </w:tcMar>
            <w:vAlign w:val="center"/>
          </w:tcPr>
          <w:p w14:paraId="3AE195C4" w14:textId="77777777" w:rsidR="009170B8" w:rsidRPr="00485274" w:rsidRDefault="009170B8" w:rsidP="00C03029">
            <w:pPr>
              <w:pStyle w:val="a4"/>
              <w:ind w:left="0" w:firstLine="0"/>
              <w:rPr>
                <w:b/>
                <w:bCs/>
                <w:sz w:val="24"/>
                <w:szCs w:val="24"/>
              </w:rPr>
            </w:pPr>
            <w:r w:rsidRPr="00485274">
              <w:rPr>
                <w:b/>
                <w:b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3B48A8" w14:textId="77777777" w:rsidR="009170B8" w:rsidRPr="00485274" w:rsidRDefault="009170B8" w:rsidP="00357814">
            <w:pPr>
              <w:pStyle w:val="a4"/>
              <w:tabs>
                <w:tab w:val="left" w:pos="1276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485274">
              <w:rPr>
                <w:b/>
                <w:bCs/>
                <w:sz w:val="24"/>
                <w:szCs w:val="24"/>
              </w:rPr>
              <w:t>Объем выполняемых работ</w:t>
            </w:r>
          </w:p>
        </w:tc>
      </w:tr>
      <w:tr w:rsidR="009170B8" w:rsidRPr="003A03DF" w14:paraId="19AFC50A" w14:textId="77777777" w:rsidTr="00061C2C">
        <w:trPr>
          <w:trHeight w:val="134"/>
        </w:trPr>
        <w:tc>
          <w:tcPr>
            <w:tcW w:w="1413" w:type="dxa"/>
            <w:vAlign w:val="center"/>
          </w:tcPr>
          <w:p w14:paraId="46ACE4DA" w14:textId="74377C32" w:rsidR="009170B8" w:rsidRPr="00C90001" w:rsidRDefault="00C43B71" w:rsidP="00B75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48-2020-095</w:t>
            </w:r>
          </w:p>
        </w:tc>
        <w:tc>
          <w:tcPr>
            <w:tcW w:w="7087" w:type="dxa"/>
            <w:tcMar>
              <w:left w:w="28" w:type="dxa"/>
              <w:right w:w="28" w:type="dxa"/>
            </w:tcMar>
            <w:vAlign w:val="center"/>
          </w:tcPr>
          <w:p w14:paraId="5907200B" w14:textId="77777777" w:rsidR="00061C2C" w:rsidRPr="00061C2C" w:rsidRDefault="00061C2C" w:rsidP="00CF5A10">
            <w:pPr>
              <w:pStyle w:val="af8"/>
              <w:numPr>
                <w:ilvl w:val="0"/>
                <w:numId w:val="30"/>
              </w:numPr>
              <w:tabs>
                <w:tab w:val="left" w:pos="425"/>
              </w:tabs>
              <w:spacing w:after="0" w:line="240" w:lineRule="auto"/>
              <w:ind w:left="0" w:right="-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C2C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Строительство:</w:t>
            </w:r>
          </w:p>
          <w:p w14:paraId="6F689034" w14:textId="77777777" w:rsidR="00061C2C" w:rsidRDefault="00061C2C" w:rsidP="00FF2370">
            <w:pPr>
              <w:pStyle w:val="af8"/>
              <w:numPr>
                <w:ilvl w:val="1"/>
                <w:numId w:val="30"/>
              </w:numPr>
              <w:tabs>
                <w:tab w:val="left" w:pos="425"/>
              </w:tabs>
              <w:spacing w:after="0" w:line="240" w:lineRule="auto"/>
              <w:ind w:left="0" w:right="-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C2C">
              <w:rPr>
                <w:rFonts w:ascii="Times New Roman" w:hAnsi="Times New Roman" w:cs="Times New Roman"/>
                <w:sz w:val="24"/>
                <w:szCs w:val="24"/>
              </w:rPr>
              <w:t>ВЛ 10 кВ;</w:t>
            </w:r>
          </w:p>
          <w:p w14:paraId="125167BE" w14:textId="046B1B6A" w:rsidR="00061C2C" w:rsidRDefault="00061C2C" w:rsidP="00FF4A4B">
            <w:pPr>
              <w:pStyle w:val="af8"/>
              <w:numPr>
                <w:ilvl w:val="1"/>
                <w:numId w:val="30"/>
              </w:numPr>
              <w:tabs>
                <w:tab w:val="left" w:pos="425"/>
              </w:tabs>
              <w:spacing w:after="0" w:line="240" w:lineRule="auto"/>
              <w:ind w:left="0" w:right="-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C2C">
              <w:rPr>
                <w:rFonts w:ascii="Times New Roman" w:hAnsi="Times New Roman" w:cs="Times New Roman"/>
                <w:sz w:val="24"/>
                <w:szCs w:val="24"/>
              </w:rPr>
              <w:t>КЛ 10 кВ;</w:t>
            </w:r>
          </w:p>
          <w:p w14:paraId="1C077193" w14:textId="4425CBE9" w:rsidR="00061C2C" w:rsidRDefault="00061C2C" w:rsidP="00FF4A4B">
            <w:pPr>
              <w:pStyle w:val="af8"/>
              <w:numPr>
                <w:ilvl w:val="1"/>
                <w:numId w:val="30"/>
              </w:numPr>
              <w:tabs>
                <w:tab w:val="left" w:pos="425"/>
              </w:tabs>
              <w:spacing w:after="0" w:line="240" w:lineRule="auto"/>
              <w:ind w:left="0" w:right="-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ТП 10/0,4 кВ 400 кВА;</w:t>
            </w:r>
          </w:p>
          <w:p w14:paraId="311F561E" w14:textId="77777777" w:rsidR="00061C2C" w:rsidRDefault="00061C2C" w:rsidP="00785E25">
            <w:pPr>
              <w:pStyle w:val="af8"/>
              <w:numPr>
                <w:ilvl w:val="1"/>
                <w:numId w:val="30"/>
              </w:numPr>
              <w:tabs>
                <w:tab w:val="left" w:pos="425"/>
              </w:tabs>
              <w:spacing w:after="0" w:line="240" w:lineRule="auto"/>
              <w:ind w:left="0" w:right="-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C2C">
              <w:rPr>
                <w:rFonts w:ascii="Times New Roman" w:hAnsi="Times New Roman" w:cs="Times New Roman"/>
                <w:sz w:val="24"/>
                <w:szCs w:val="24"/>
              </w:rPr>
              <w:t>ВЛ 0,4 кВ;</w:t>
            </w:r>
          </w:p>
          <w:p w14:paraId="2635DE52" w14:textId="32D85AC7" w:rsidR="00061C2C" w:rsidRPr="00061C2C" w:rsidRDefault="00061C2C" w:rsidP="00785E25">
            <w:pPr>
              <w:pStyle w:val="af8"/>
              <w:numPr>
                <w:ilvl w:val="1"/>
                <w:numId w:val="30"/>
              </w:numPr>
              <w:tabs>
                <w:tab w:val="left" w:pos="425"/>
              </w:tabs>
              <w:spacing w:after="0" w:line="240" w:lineRule="auto"/>
              <w:ind w:left="0" w:right="-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C2C">
              <w:rPr>
                <w:rFonts w:ascii="Times New Roman" w:hAnsi="Times New Roman" w:cs="Times New Roman"/>
                <w:sz w:val="24"/>
                <w:szCs w:val="24"/>
              </w:rPr>
              <w:t>КЛ 0,4 кВ.</w:t>
            </w:r>
          </w:p>
          <w:p w14:paraId="6B04A3F9" w14:textId="77777777" w:rsidR="00061C2C" w:rsidRDefault="00061C2C" w:rsidP="00061C2C">
            <w:pPr>
              <w:pStyle w:val="af8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4634C" w14:textId="3E1D356E" w:rsidR="009170B8" w:rsidRPr="003A03DF" w:rsidRDefault="00C43B71" w:rsidP="00061C2C">
            <w:pPr>
              <w:pStyle w:val="af8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 административного здания по адресу: г. Липецк, ул.</w:t>
            </w:r>
            <w:r w:rsidRPr="00C43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Юношеская, д. 43б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5F849D6" w14:textId="77777777" w:rsidR="00061C2C" w:rsidRPr="00061C2C" w:rsidRDefault="00061C2C" w:rsidP="00061C2C">
            <w:pPr>
              <w:pStyle w:val="af6"/>
              <w:numPr>
                <w:ilvl w:val="0"/>
                <w:numId w:val="32"/>
              </w:numPr>
              <w:tabs>
                <w:tab w:val="left" w:pos="398"/>
              </w:tabs>
              <w:ind w:left="0" w:firstLine="0"/>
              <w:rPr>
                <w:b/>
                <w:sz w:val="24"/>
                <w:szCs w:val="24"/>
              </w:rPr>
            </w:pPr>
            <w:r w:rsidRPr="00061C2C">
              <w:rPr>
                <w:b/>
                <w:sz w:val="24"/>
                <w:szCs w:val="24"/>
              </w:rPr>
              <w:t>Строительство:</w:t>
            </w:r>
          </w:p>
          <w:p w14:paraId="43CC24CF" w14:textId="77777777" w:rsidR="00061C2C" w:rsidRDefault="00061C2C" w:rsidP="00061C2C">
            <w:pPr>
              <w:pStyle w:val="af6"/>
              <w:numPr>
                <w:ilvl w:val="1"/>
                <w:numId w:val="32"/>
              </w:numPr>
              <w:tabs>
                <w:tab w:val="left" w:pos="398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 10 кВ – 0,002 км;</w:t>
            </w:r>
          </w:p>
          <w:p w14:paraId="7DC0CCC6" w14:textId="4A31FD04" w:rsidR="00061C2C" w:rsidRDefault="00C6617E" w:rsidP="00061C2C">
            <w:pPr>
              <w:pStyle w:val="af6"/>
              <w:numPr>
                <w:ilvl w:val="1"/>
                <w:numId w:val="32"/>
              </w:numPr>
              <w:tabs>
                <w:tab w:val="left" w:pos="398"/>
              </w:tabs>
              <w:ind w:left="0" w:firstLine="0"/>
              <w:rPr>
                <w:sz w:val="24"/>
                <w:szCs w:val="24"/>
              </w:rPr>
            </w:pPr>
            <w:r w:rsidRPr="00061C2C">
              <w:rPr>
                <w:sz w:val="24"/>
                <w:szCs w:val="24"/>
              </w:rPr>
              <w:t>КЛ 10 кВ – 2×0,356 км</w:t>
            </w:r>
            <w:r w:rsidR="00061C2C">
              <w:rPr>
                <w:sz w:val="24"/>
                <w:szCs w:val="24"/>
              </w:rPr>
              <w:t>;</w:t>
            </w:r>
          </w:p>
          <w:p w14:paraId="373D8863" w14:textId="05B715C4" w:rsidR="00061C2C" w:rsidRDefault="00C6617E" w:rsidP="00061C2C">
            <w:pPr>
              <w:pStyle w:val="af6"/>
              <w:numPr>
                <w:ilvl w:val="1"/>
                <w:numId w:val="32"/>
              </w:numPr>
              <w:tabs>
                <w:tab w:val="left" w:pos="398"/>
              </w:tabs>
              <w:ind w:left="0" w:firstLine="0"/>
              <w:rPr>
                <w:sz w:val="24"/>
                <w:szCs w:val="24"/>
              </w:rPr>
            </w:pPr>
            <w:r w:rsidRPr="00061C2C">
              <w:rPr>
                <w:sz w:val="24"/>
                <w:szCs w:val="24"/>
              </w:rPr>
              <w:t>КТП</w:t>
            </w:r>
            <w:r w:rsidR="00F66537">
              <w:rPr>
                <w:sz w:val="24"/>
                <w:szCs w:val="24"/>
              </w:rPr>
              <w:t xml:space="preserve"> </w:t>
            </w:r>
            <w:r w:rsidRPr="00061C2C">
              <w:rPr>
                <w:sz w:val="24"/>
                <w:szCs w:val="24"/>
              </w:rPr>
              <w:t xml:space="preserve">10/0,4 кВ </w:t>
            </w:r>
            <w:r w:rsidR="00F66537">
              <w:rPr>
                <w:sz w:val="24"/>
                <w:szCs w:val="24"/>
              </w:rPr>
              <w:t xml:space="preserve">400 кВА </w:t>
            </w:r>
            <w:r w:rsidRPr="00061C2C">
              <w:rPr>
                <w:sz w:val="24"/>
                <w:szCs w:val="24"/>
              </w:rPr>
              <w:t xml:space="preserve">с </w:t>
            </w:r>
            <w:r w:rsidR="00061C2C">
              <w:rPr>
                <w:sz w:val="24"/>
                <w:szCs w:val="24"/>
              </w:rPr>
              <w:t>ТМГ</w:t>
            </w:r>
            <w:r w:rsidR="00F66537">
              <w:rPr>
                <w:sz w:val="24"/>
                <w:szCs w:val="24"/>
              </w:rPr>
              <w:t xml:space="preserve"> и</w:t>
            </w:r>
            <w:r w:rsidR="00061C2C">
              <w:rPr>
                <w:sz w:val="24"/>
                <w:szCs w:val="24"/>
              </w:rPr>
              <w:t xml:space="preserve"> ОПС – 1 шт.;</w:t>
            </w:r>
          </w:p>
          <w:p w14:paraId="2BA4B2B3" w14:textId="77777777" w:rsidR="00061C2C" w:rsidRDefault="00061C2C" w:rsidP="00061C2C">
            <w:pPr>
              <w:pStyle w:val="af6"/>
              <w:numPr>
                <w:ilvl w:val="1"/>
                <w:numId w:val="32"/>
              </w:numPr>
              <w:tabs>
                <w:tab w:val="left" w:pos="398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 0,4 кВ – 0,039 км;</w:t>
            </w:r>
          </w:p>
          <w:p w14:paraId="24C69551" w14:textId="44C3A6C7" w:rsidR="00061C2C" w:rsidRDefault="00CF070F" w:rsidP="00061C2C">
            <w:pPr>
              <w:pStyle w:val="af6"/>
              <w:numPr>
                <w:ilvl w:val="1"/>
                <w:numId w:val="32"/>
              </w:numPr>
              <w:tabs>
                <w:tab w:val="left" w:pos="398"/>
              </w:tabs>
              <w:ind w:left="0" w:firstLine="0"/>
              <w:rPr>
                <w:sz w:val="24"/>
                <w:szCs w:val="24"/>
              </w:rPr>
            </w:pPr>
            <w:r w:rsidRPr="00061C2C">
              <w:rPr>
                <w:sz w:val="24"/>
                <w:szCs w:val="24"/>
              </w:rPr>
              <w:t>КЛ 0,4 кВ – 0,0</w:t>
            </w:r>
            <w:r w:rsidR="00245D5C" w:rsidRPr="00061C2C">
              <w:rPr>
                <w:sz w:val="24"/>
                <w:szCs w:val="24"/>
              </w:rPr>
              <w:t>76</w:t>
            </w:r>
            <w:r w:rsidRPr="00061C2C">
              <w:rPr>
                <w:sz w:val="24"/>
                <w:szCs w:val="24"/>
              </w:rPr>
              <w:t xml:space="preserve"> км</w:t>
            </w:r>
            <w:r w:rsidR="00245D5C" w:rsidRPr="00061C2C">
              <w:rPr>
                <w:sz w:val="24"/>
                <w:szCs w:val="24"/>
              </w:rPr>
              <w:t xml:space="preserve"> (в </w:t>
            </w:r>
            <w:proofErr w:type="spellStart"/>
            <w:r w:rsidR="00245D5C" w:rsidRPr="00061C2C">
              <w:rPr>
                <w:sz w:val="24"/>
                <w:szCs w:val="24"/>
              </w:rPr>
              <w:t>т.ч</w:t>
            </w:r>
            <w:proofErr w:type="spellEnd"/>
            <w:r w:rsidR="00245D5C" w:rsidRPr="00061C2C">
              <w:rPr>
                <w:sz w:val="24"/>
                <w:szCs w:val="24"/>
              </w:rPr>
              <w:t>. методом ГНБ – 0,059 км)</w:t>
            </w:r>
            <w:r w:rsidR="00061C2C">
              <w:rPr>
                <w:sz w:val="24"/>
                <w:szCs w:val="24"/>
              </w:rPr>
              <w:t>.</w:t>
            </w:r>
          </w:p>
          <w:p w14:paraId="7BF24E38" w14:textId="3A8BEB17" w:rsidR="009170B8" w:rsidRPr="00061C2C" w:rsidRDefault="00DE3EF1" w:rsidP="00061C2C">
            <w:pPr>
              <w:pStyle w:val="af6"/>
              <w:numPr>
                <w:ilvl w:val="0"/>
                <w:numId w:val="32"/>
              </w:numPr>
              <w:tabs>
                <w:tab w:val="left" w:pos="398"/>
              </w:tabs>
              <w:rPr>
                <w:b/>
                <w:sz w:val="24"/>
                <w:szCs w:val="24"/>
              </w:rPr>
            </w:pPr>
            <w:r w:rsidRPr="00061C2C">
              <w:rPr>
                <w:b/>
                <w:sz w:val="24"/>
                <w:szCs w:val="24"/>
              </w:rPr>
              <w:t>ПНР</w:t>
            </w:r>
            <w:r w:rsidR="00061C2C" w:rsidRPr="00061C2C">
              <w:rPr>
                <w:b/>
                <w:sz w:val="24"/>
                <w:szCs w:val="24"/>
              </w:rPr>
              <w:t>.</w:t>
            </w:r>
          </w:p>
        </w:tc>
      </w:tr>
    </w:tbl>
    <w:p w14:paraId="7680295B" w14:textId="77777777" w:rsidR="00AD19EC" w:rsidRPr="003A03DF" w:rsidRDefault="00AD19EC" w:rsidP="00AD19EC">
      <w:pPr>
        <w:jc w:val="right"/>
        <w:rPr>
          <w:sz w:val="24"/>
          <w:szCs w:val="24"/>
        </w:rPr>
      </w:pPr>
    </w:p>
    <w:p w14:paraId="2DBF869D" w14:textId="63CCB949" w:rsidR="00214134" w:rsidRPr="003F5C7D" w:rsidRDefault="00614F36" w:rsidP="00E35786">
      <w:pPr>
        <w:pStyle w:val="a4"/>
        <w:ind w:left="0" w:firstLine="0"/>
        <w:jc w:val="right"/>
        <w:rPr>
          <w:sz w:val="24"/>
          <w:szCs w:val="24"/>
        </w:rPr>
      </w:pPr>
      <w:r w:rsidRPr="003A03DF">
        <w:rPr>
          <w:sz w:val="24"/>
          <w:szCs w:val="24"/>
        </w:rPr>
        <w:t>П</w:t>
      </w:r>
      <w:r w:rsidR="003E2214" w:rsidRPr="003A03DF">
        <w:rPr>
          <w:sz w:val="24"/>
          <w:szCs w:val="24"/>
        </w:rPr>
        <w:t>риложение 2</w:t>
      </w:r>
      <w:r w:rsidR="009307A0" w:rsidRPr="003A03DF">
        <w:rPr>
          <w:sz w:val="24"/>
          <w:szCs w:val="24"/>
        </w:rPr>
        <w:t xml:space="preserve"> к ТЗ </w:t>
      </w:r>
      <w:r w:rsidR="0087424B" w:rsidRPr="003A03DF">
        <w:rPr>
          <w:sz w:val="24"/>
          <w:szCs w:val="24"/>
        </w:rPr>
        <w:t xml:space="preserve">№ </w:t>
      </w:r>
      <w:r w:rsidR="00B53E31">
        <w:rPr>
          <w:sz w:val="24"/>
          <w:szCs w:val="24"/>
        </w:rPr>
        <w:t>2</w:t>
      </w:r>
      <w:r w:rsidR="006310CB">
        <w:rPr>
          <w:sz w:val="24"/>
          <w:szCs w:val="24"/>
        </w:rPr>
        <w:t>2</w:t>
      </w:r>
      <w:r w:rsidR="007E55F7" w:rsidRPr="003A03DF">
        <w:rPr>
          <w:sz w:val="24"/>
          <w:szCs w:val="24"/>
        </w:rPr>
        <w:t>-0</w:t>
      </w:r>
      <w:r w:rsidR="00485274">
        <w:rPr>
          <w:sz w:val="24"/>
          <w:szCs w:val="24"/>
        </w:rPr>
        <w:t>3</w:t>
      </w:r>
      <w:r w:rsidR="00921A5E">
        <w:rPr>
          <w:sz w:val="24"/>
          <w:szCs w:val="24"/>
        </w:rPr>
        <w:t>5</w:t>
      </w:r>
    </w:p>
    <w:p w14:paraId="279C06EF" w14:textId="27770DA0" w:rsidR="000025F9" w:rsidRDefault="00214134" w:rsidP="00624C52">
      <w:pPr>
        <w:pStyle w:val="a4"/>
        <w:tabs>
          <w:tab w:val="left" w:pos="2925"/>
          <w:tab w:val="right" w:pos="14571"/>
        </w:tabs>
        <w:spacing w:after="240"/>
        <w:ind w:left="0" w:firstLine="0"/>
        <w:rPr>
          <w:sz w:val="24"/>
          <w:szCs w:val="24"/>
        </w:rPr>
      </w:pPr>
      <w:r w:rsidRPr="003A03DF">
        <w:rPr>
          <w:sz w:val="24"/>
          <w:szCs w:val="24"/>
        </w:rPr>
        <w:t>Календарный план выполнения работ</w:t>
      </w:r>
    </w:p>
    <w:tbl>
      <w:tblPr>
        <w:tblStyle w:val="ad"/>
        <w:tblW w:w="14454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6223"/>
        <w:gridCol w:w="1302"/>
        <w:gridCol w:w="1303"/>
        <w:gridCol w:w="1303"/>
        <w:gridCol w:w="1302"/>
        <w:gridCol w:w="1303"/>
        <w:gridCol w:w="1303"/>
      </w:tblGrid>
      <w:tr w:rsidR="00B53E31" w14:paraId="60757755" w14:textId="70D2AD3A" w:rsidTr="00485274">
        <w:trPr>
          <w:jc w:val="center"/>
        </w:trPr>
        <w:tc>
          <w:tcPr>
            <w:tcW w:w="415" w:type="dxa"/>
            <w:vMerge w:val="restart"/>
            <w:vAlign w:val="center"/>
          </w:tcPr>
          <w:p w14:paraId="6B01226F" w14:textId="77777777" w:rsidR="00B53E31" w:rsidRPr="00485274" w:rsidRDefault="00B53E3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b/>
                <w:sz w:val="24"/>
                <w:szCs w:val="24"/>
              </w:rPr>
            </w:pPr>
            <w:r w:rsidRPr="0048527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223" w:type="dxa"/>
            <w:vMerge w:val="restart"/>
            <w:vAlign w:val="center"/>
          </w:tcPr>
          <w:p w14:paraId="2592FE2D" w14:textId="77777777" w:rsidR="00B53E31" w:rsidRPr="00485274" w:rsidRDefault="00B53E3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b/>
                <w:sz w:val="24"/>
                <w:szCs w:val="24"/>
              </w:rPr>
            </w:pPr>
            <w:r w:rsidRPr="00485274">
              <w:rPr>
                <w:b/>
                <w:sz w:val="24"/>
                <w:szCs w:val="24"/>
              </w:rPr>
              <w:t>Содержание работ</w:t>
            </w:r>
          </w:p>
        </w:tc>
        <w:tc>
          <w:tcPr>
            <w:tcW w:w="7816" w:type="dxa"/>
            <w:gridSpan w:val="6"/>
            <w:vAlign w:val="center"/>
          </w:tcPr>
          <w:p w14:paraId="5D4C6B2D" w14:textId="5D8DE45D" w:rsidR="00B53E31" w:rsidRPr="00485274" w:rsidRDefault="00826C0E" w:rsidP="00826C0E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b/>
                <w:spacing w:val="-2"/>
                <w:sz w:val="24"/>
                <w:szCs w:val="24"/>
              </w:rPr>
            </w:pPr>
            <w:r w:rsidRPr="00485274">
              <w:rPr>
                <w:b/>
                <w:spacing w:val="-2"/>
                <w:sz w:val="24"/>
                <w:szCs w:val="24"/>
              </w:rPr>
              <w:t>График выполнения работ (в неделях</w:t>
            </w:r>
            <w:r w:rsidR="00B53E31" w:rsidRPr="00485274">
              <w:rPr>
                <w:b/>
                <w:spacing w:val="-2"/>
                <w:sz w:val="24"/>
                <w:szCs w:val="24"/>
              </w:rPr>
              <w:t xml:space="preserve"> с момента заключения договора)</w:t>
            </w:r>
          </w:p>
        </w:tc>
      </w:tr>
      <w:tr w:rsidR="00823755" w14:paraId="57844BAA" w14:textId="57B886C5" w:rsidTr="00823755">
        <w:trPr>
          <w:jc w:val="center"/>
        </w:trPr>
        <w:tc>
          <w:tcPr>
            <w:tcW w:w="415" w:type="dxa"/>
            <w:vMerge/>
            <w:vAlign w:val="center"/>
          </w:tcPr>
          <w:p w14:paraId="156FF097" w14:textId="77777777" w:rsidR="00823755" w:rsidRPr="00485274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6223" w:type="dxa"/>
            <w:vMerge/>
            <w:vAlign w:val="center"/>
          </w:tcPr>
          <w:p w14:paraId="026D9C3D" w14:textId="77777777" w:rsidR="00823755" w:rsidRPr="00485274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14:paraId="0FB99D0C" w14:textId="3621A995" w:rsidR="00823755" w:rsidRPr="00485274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b/>
                <w:sz w:val="24"/>
                <w:szCs w:val="24"/>
              </w:rPr>
            </w:pPr>
            <w:r w:rsidRPr="0048527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3" w:type="dxa"/>
            <w:vAlign w:val="center"/>
          </w:tcPr>
          <w:p w14:paraId="5ECAA0BC" w14:textId="447396CA" w:rsidR="00823755" w:rsidRPr="00485274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b/>
                <w:sz w:val="24"/>
                <w:szCs w:val="24"/>
              </w:rPr>
            </w:pPr>
            <w:r w:rsidRPr="0048527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3" w:type="dxa"/>
            <w:vAlign w:val="center"/>
          </w:tcPr>
          <w:p w14:paraId="420F794C" w14:textId="216C9F2C" w:rsidR="00823755" w:rsidRPr="00485274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b/>
                <w:sz w:val="24"/>
                <w:szCs w:val="24"/>
              </w:rPr>
            </w:pPr>
            <w:r w:rsidRPr="0048527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14:paraId="07DE1664" w14:textId="1EE8CEB3" w:rsidR="00823755" w:rsidRPr="00A72570" w:rsidRDefault="00061C2C" w:rsidP="006F41D1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03" w:type="dxa"/>
            <w:vAlign w:val="center"/>
          </w:tcPr>
          <w:p w14:paraId="6E0DB7EB" w14:textId="613BB271" w:rsidR="00823755" w:rsidRPr="00A72570" w:rsidRDefault="00061C2C" w:rsidP="006F41D1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03" w:type="dxa"/>
            <w:vAlign w:val="center"/>
          </w:tcPr>
          <w:p w14:paraId="5D172335" w14:textId="7514C3C1" w:rsidR="00823755" w:rsidRPr="00A72570" w:rsidRDefault="008933A8" w:rsidP="006F41D1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 23</w:t>
            </w:r>
            <w:bookmarkStart w:id="1" w:name="_GoBack"/>
            <w:bookmarkEnd w:id="1"/>
            <w:r w:rsidR="00061C2C">
              <w:rPr>
                <w:b/>
                <w:sz w:val="24"/>
                <w:szCs w:val="24"/>
              </w:rPr>
              <w:t>.12.2022</w:t>
            </w:r>
          </w:p>
        </w:tc>
      </w:tr>
      <w:tr w:rsidR="00B53E31" w14:paraId="1F9375F7" w14:textId="77777777" w:rsidTr="00993AC9">
        <w:trPr>
          <w:jc w:val="center"/>
        </w:trPr>
        <w:tc>
          <w:tcPr>
            <w:tcW w:w="14454" w:type="dxa"/>
            <w:gridSpan w:val="8"/>
            <w:vAlign w:val="center"/>
          </w:tcPr>
          <w:p w14:paraId="0F8FED68" w14:textId="0A665C48" w:rsidR="00B53E31" w:rsidRPr="00077ED8" w:rsidRDefault="00C43B71" w:rsidP="006355C3">
            <w:pPr>
              <w:pStyle w:val="af8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 административного здания по адресу: г. Липецк, ул.</w:t>
            </w:r>
            <w:r w:rsidRPr="00C43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Юношеская, д. 43б</w:t>
            </w:r>
          </w:p>
        </w:tc>
      </w:tr>
      <w:tr w:rsidR="00823755" w14:paraId="1B8B85DC" w14:textId="5BAE9AD1" w:rsidTr="00823755">
        <w:trPr>
          <w:jc w:val="center"/>
        </w:trPr>
        <w:tc>
          <w:tcPr>
            <w:tcW w:w="415" w:type="dxa"/>
            <w:vAlign w:val="center"/>
          </w:tcPr>
          <w:p w14:paraId="72759AC6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23" w:type="dxa"/>
            <w:vAlign w:val="center"/>
          </w:tcPr>
          <w:p w14:paraId="24BFA315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A03DF">
              <w:rPr>
                <w:sz w:val="24"/>
                <w:szCs w:val="24"/>
              </w:rPr>
              <w:t>Подготовительные работы. Уточнение исходных данных</w:t>
            </w:r>
          </w:p>
        </w:tc>
        <w:tc>
          <w:tcPr>
            <w:tcW w:w="1302" w:type="dxa"/>
            <w:shd w:val="clear" w:color="auto" w:fill="000000" w:themeFill="text1"/>
            <w:vAlign w:val="center"/>
          </w:tcPr>
          <w:p w14:paraId="348B4FF8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F87BE93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66E01E7D" w14:textId="706A2E9E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A1D749A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770F014C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47639B6" w14:textId="6FB1FC00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823755" w14:paraId="291C9E20" w14:textId="5690E9A3" w:rsidTr="00823755">
        <w:trPr>
          <w:jc w:val="center"/>
        </w:trPr>
        <w:tc>
          <w:tcPr>
            <w:tcW w:w="415" w:type="dxa"/>
            <w:vAlign w:val="center"/>
          </w:tcPr>
          <w:p w14:paraId="529B0696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23" w:type="dxa"/>
            <w:vAlign w:val="center"/>
          </w:tcPr>
          <w:p w14:paraId="20589524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A03DF">
              <w:rPr>
                <w:sz w:val="24"/>
                <w:szCs w:val="24"/>
              </w:rPr>
              <w:t>Комплектация материалами и оборудованием</w:t>
            </w:r>
          </w:p>
        </w:tc>
        <w:tc>
          <w:tcPr>
            <w:tcW w:w="1302" w:type="dxa"/>
            <w:shd w:val="clear" w:color="auto" w:fill="000000" w:themeFill="text1"/>
            <w:vAlign w:val="center"/>
          </w:tcPr>
          <w:p w14:paraId="1E3BD966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000000" w:themeFill="text1"/>
            <w:vAlign w:val="center"/>
          </w:tcPr>
          <w:p w14:paraId="790FDBA5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000000" w:themeFill="text1"/>
            <w:vAlign w:val="center"/>
          </w:tcPr>
          <w:p w14:paraId="015E4818" w14:textId="485FCCAD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B1397C3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69B213E4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105FE8FC" w14:textId="5F3E10B3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823755" w14:paraId="1A829703" w14:textId="4A79CC0F" w:rsidTr="00823755">
        <w:trPr>
          <w:jc w:val="center"/>
        </w:trPr>
        <w:tc>
          <w:tcPr>
            <w:tcW w:w="415" w:type="dxa"/>
            <w:vAlign w:val="center"/>
          </w:tcPr>
          <w:p w14:paraId="49EAE7B9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23" w:type="dxa"/>
            <w:vAlign w:val="center"/>
          </w:tcPr>
          <w:p w14:paraId="53C88397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A03DF">
              <w:rPr>
                <w:sz w:val="24"/>
                <w:szCs w:val="24"/>
              </w:rPr>
              <w:t>Выполнение строительно-монтажных работ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C824536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000000" w:themeFill="text1"/>
            <w:vAlign w:val="center"/>
          </w:tcPr>
          <w:p w14:paraId="3CA606CD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000000" w:themeFill="text1"/>
            <w:vAlign w:val="center"/>
          </w:tcPr>
          <w:p w14:paraId="4E6D1A76" w14:textId="4EEBF0D0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000000" w:themeFill="text1"/>
            <w:vAlign w:val="center"/>
          </w:tcPr>
          <w:p w14:paraId="758BE931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000000" w:themeFill="text1"/>
            <w:vAlign w:val="center"/>
          </w:tcPr>
          <w:p w14:paraId="137DE16F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3D964459" w14:textId="72139D71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823755" w14:paraId="4C82C62D" w14:textId="48C8EF8F" w:rsidTr="00823755">
        <w:trPr>
          <w:jc w:val="center"/>
        </w:trPr>
        <w:tc>
          <w:tcPr>
            <w:tcW w:w="415" w:type="dxa"/>
            <w:vAlign w:val="center"/>
          </w:tcPr>
          <w:p w14:paraId="1EE81BB8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23" w:type="dxa"/>
            <w:vAlign w:val="center"/>
          </w:tcPr>
          <w:p w14:paraId="497C1C36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A03DF">
              <w:rPr>
                <w:sz w:val="24"/>
                <w:szCs w:val="24"/>
              </w:rPr>
              <w:t>Выполнение пуско-наладочных работ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0E3BB7A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1B9C1C07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39533090" w14:textId="644FB51B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480601C3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297E6C75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000000" w:themeFill="text1"/>
            <w:vAlign w:val="center"/>
          </w:tcPr>
          <w:p w14:paraId="5F9B29FF" w14:textId="4D260E78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823755" w14:paraId="1304701B" w14:textId="5EA70ECD" w:rsidTr="00823755">
        <w:trPr>
          <w:jc w:val="center"/>
        </w:trPr>
        <w:tc>
          <w:tcPr>
            <w:tcW w:w="415" w:type="dxa"/>
            <w:vAlign w:val="center"/>
          </w:tcPr>
          <w:p w14:paraId="4FF989EF" w14:textId="75678902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23" w:type="dxa"/>
            <w:vAlign w:val="center"/>
          </w:tcPr>
          <w:p w14:paraId="332D6AA5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A03DF">
              <w:rPr>
                <w:sz w:val="24"/>
                <w:szCs w:val="24"/>
              </w:rPr>
              <w:t>Проведение приемо-сдаточных испытаний и сдача объекта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4ACACE0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3F70C559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70610718" w14:textId="27DAEC6C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A34259A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6D937616" w14:textId="77777777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000000" w:themeFill="text1"/>
            <w:vAlign w:val="center"/>
          </w:tcPr>
          <w:p w14:paraId="49EFAF48" w14:textId="2D3520B2" w:rsidR="00823755" w:rsidRDefault="00823755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</w:tr>
    </w:tbl>
    <w:p w14:paraId="55B8D61F" w14:textId="77777777" w:rsidR="00AD19EC" w:rsidRPr="003A03DF" w:rsidRDefault="00AD19EC" w:rsidP="00AD19EC">
      <w:pPr>
        <w:tabs>
          <w:tab w:val="left" w:pos="5715"/>
        </w:tabs>
        <w:rPr>
          <w:sz w:val="12"/>
          <w:szCs w:val="12"/>
        </w:rPr>
      </w:pPr>
    </w:p>
    <w:sectPr w:rsidR="00AD19EC" w:rsidRPr="003A03DF" w:rsidSect="007870FC">
      <w:headerReference w:type="default" r:id="rId10"/>
      <w:footerReference w:type="default" r:id="rId11"/>
      <w:pgSz w:w="16839" w:h="11907" w:orient="landscape" w:code="9"/>
      <w:pgMar w:top="709" w:right="1134" w:bottom="709" w:left="1134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D4645" w14:textId="77777777" w:rsidR="00F22328" w:rsidRDefault="00F22328">
      <w:r>
        <w:separator/>
      </w:r>
    </w:p>
  </w:endnote>
  <w:endnote w:type="continuationSeparator" w:id="0">
    <w:p w14:paraId="0B6532F6" w14:textId="77777777" w:rsidR="00F22328" w:rsidRDefault="00F2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C2B55" w14:textId="77777777" w:rsidR="00A702F6" w:rsidRPr="006777C2" w:rsidRDefault="00A702F6" w:rsidP="006777C2">
    <w:pPr>
      <w:pStyle w:val="ab"/>
      <w:rPr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6E49D" w14:textId="77777777" w:rsidR="00F22328" w:rsidRDefault="00F22328">
      <w:r>
        <w:separator/>
      </w:r>
    </w:p>
  </w:footnote>
  <w:footnote w:type="continuationSeparator" w:id="0">
    <w:p w14:paraId="31878EBD" w14:textId="77777777" w:rsidR="00F22328" w:rsidRDefault="00F22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25259" w14:textId="77777777" w:rsidR="00A702F6" w:rsidRDefault="00A702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E0E0497" w14:textId="77777777" w:rsidR="00A702F6" w:rsidRDefault="00A702F6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2038314"/>
      <w:docPartObj>
        <w:docPartGallery w:val="Page Numbers (Top of Page)"/>
        <w:docPartUnique/>
      </w:docPartObj>
    </w:sdtPr>
    <w:sdtEndPr/>
    <w:sdtContent>
      <w:p w14:paraId="238FF43A" w14:textId="4F5C40C8" w:rsidR="00A702F6" w:rsidRDefault="00A702F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3A8">
          <w:rPr>
            <w:noProof/>
          </w:rPr>
          <w:t>5</w:t>
        </w:r>
        <w:r>
          <w:fldChar w:fldCharType="end"/>
        </w:r>
      </w:p>
    </w:sdtContent>
  </w:sdt>
  <w:p w14:paraId="64990AA4" w14:textId="77777777" w:rsidR="00A702F6" w:rsidRDefault="00A702F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333BB" w14:textId="77777777" w:rsidR="00A702F6" w:rsidRPr="006777C2" w:rsidRDefault="00A702F6" w:rsidP="006777C2">
    <w:pPr>
      <w:pStyle w:val="a6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081" w:hanging="1230"/>
      </w:pPr>
    </w:lvl>
    <w:lvl w:ilvl="2">
      <w:start w:val="1"/>
      <w:numFmt w:val="decimal"/>
      <w:lvlText w:val="3.2.%3."/>
      <w:lvlJc w:val="left"/>
      <w:pPr>
        <w:tabs>
          <w:tab w:val="num" w:pos="0"/>
        </w:tabs>
        <w:ind w:left="2081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81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1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651" w:hanging="1800"/>
      </w:pPr>
    </w:lvl>
  </w:abstractNum>
  <w:abstractNum w:abstractNumId="1" w15:restartNumberingAfterBreak="0">
    <w:nsid w:val="0000000A"/>
    <w:multiLevelType w:val="multilevel"/>
    <w:tmpl w:val="FB6CE238"/>
    <w:name w:val="WW8Num19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04D62A4F"/>
    <w:multiLevelType w:val="hybridMultilevel"/>
    <w:tmpl w:val="81EE0034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F771D"/>
    <w:multiLevelType w:val="hybridMultilevel"/>
    <w:tmpl w:val="FD0A1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25B"/>
    <w:multiLevelType w:val="multilevel"/>
    <w:tmpl w:val="C09E02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8862A32"/>
    <w:multiLevelType w:val="hybridMultilevel"/>
    <w:tmpl w:val="137CCE1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7773F"/>
    <w:multiLevelType w:val="multilevel"/>
    <w:tmpl w:val="DFCE83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7" w15:restartNumberingAfterBreak="0">
    <w:nsid w:val="0EEF26CB"/>
    <w:multiLevelType w:val="multilevel"/>
    <w:tmpl w:val="CC705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Theme="minorHAns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color w:val="auto"/>
      </w:rPr>
    </w:lvl>
  </w:abstractNum>
  <w:abstractNum w:abstractNumId="8" w15:restartNumberingAfterBreak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C37230E"/>
    <w:multiLevelType w:val="hybridMultilevel"/>
    <w:tmpl w:val="1892FE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20A2491"/>
    <w:multiLevelType w:val="multilevel"/>
    <w:tmpl w:val="EA649C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9946063"/>
    <w:multiLevelType w:val="hybridMultilevel"/>
    <w:tmpl w:val="E6643A62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6481619"/>
    <w:multiLevelType w:val="hybridMultilevel"/>
    <w:tmpl w:val="C3A427FA"/>
    <w:lvl w:ilvl="0" w:tplc="DDE2CD6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9D43CD8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D0650A0"/>
    <w:multiLevelType w:val="hybridMultilevel"/>
    <w:tmpl w:val="663805A8"/>
    <w:lvl w:ilvl="0" w:tplc="8990FA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32520D1"/>
    <w:multiLevelType w:val="hybridMultilevel"/>
    <w:tmpl w:val="34C2463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70E2D87"/>
    <w:multiLevelType w:val="hybridMultilevel"/>
    <w:tmpl w:val="96CA665A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8D76B5"/>
    <w:multiLevelType w:val="multilevel"/>
    <w:tmpl w:val="16B47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A0C72A5"/>
    <w:multiLevelType w:val="hybridMultilevel"/>
    <w:tmpl w:val="02386076"/>
    <w:lvl w:ilvl="0" w:tplc="DDE2CD64">
      <w:start w:val="1"/>
      <w:numFmt w:val="bullet"/>
      <w:lvlText w:val=""/>
      <w:lvlJc w:val="left"/>
      <w:pPr>
        <w:ind w:left="150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1BD11B5"/>
    <w:multiLevelType w:val="hybridMultilevel"/>
    <w:tmpl w:val="80EE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73029"/>
    <w:multiLevelType w:val="multilevel"/>
    <w:tmpl w:val="C074D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4561370"/>
    <w:multiLevelType w:val="multilevel"/>
    <w:tmpl w:val="AE2428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94B384C"/>
    <w:multiLevelType w:val="hybridMultilevel"/>
    <w:tmpl w:val="D6284D88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335A7682">
      <w:start w:val="1"/>
      <w:numFmt w:val="decimal"/>
      <w:lvlText w:val="1.%2."/>
      <w:lvlJc w:val="left"/>
      <w:pPr>
        <w:tabs>
          <w:tab w:val="num" w:pos="791"/>
        </w:tabs>
        <w:ind w:left="791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A80E63"/>
    <w:multiLevelType w:val="hybridMultilevel"/>
    <w:tmpl w:val="3AE4D0DE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7831A6"/>
    <w:multiLevelType w:val="hybridMultilevel"/>
    <w:tmpl w:val="E4FADD3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72523BD"/>
    <w:multiLevelType w:val="hybridMultilevel"/>
    <w:tmpl w:val="8EDC126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DE646E3"/>
    <w:multiLevelType w:val="multilevel"/>
    <w:tmpl w:val="DA5ED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0"/>
  </w:num>
  <w:num w:numId="3">
    <w:abstractNumId w:val="14"/>
  </w:num>
  <w:num w:numId="4">
    <w:abstractNumId w:val="27"/>
  </w:num>
  <w:num w:numId="5">
    <w:abstractNumId w:val="5"/>
  </w:num>
  <w:num w:numId="6">
    <w:abstractNumId w:val="10"/>
  </w:num>
  <w:num w:numId="7">
    <w:abstractNumId w:val="8"/>
  </w:num>
  <w:num w:numId="8">
    <w:abstractNumId w:val="30"/>
  </w:num>
  <w:num w:numId="9">
    <w:abstractNumId w:val="6"/>
  </w:num>
  <w:num w:numId="10">
    <w:abstractNumId w:val="29"/>
  </w:num>
  <w:num w:numId="11">
    <w:abstractNumId w:val="12"/>
  </w:num>
  <w:num w:numId="12">
    <w:abstractNumId w:val="18"/>
  </w:num>
  <w:num w:numId="13">
    <w:abstractNumId w:val="11"/>
  </w:num>
  <w:num w:numId="14">
    <w:abstractNumId w:val="17"/>
  </w:num>
  <w:num w:numId="15">
    <w:abstractNumId w:val="0"/>
  </w:num>
  <w:num w:numId="16">
    <w:abstractNumId w:val="23"/>
  </w:num>
  <w:num w:numId="17">
    <w:abstractNumId w:val="2"/>
  </w:num>
  <w:num w:numId="18">
    <w:abstractNumId w:val="15"/>
  </w:num>
  <w:num w:numId="19">
    <w:abstractNumId w:val="21"/>
  </w:num>
  <w:num w:numId="20">
    <w:abstractNumId w:val="13"/>
  </w:num>
  <w:num w:numId="21">
    <w:abstractNumId w:val="28"/>
  </w:num>
  <w:num w:numId="22">
    <w:abstractNumId w:val="19"/>
  </w:num>
  <w:num w:numId="23">
    <w:abstractNumId w:val="9"/>
  </w:num>
  <w:num w:numId="24">
    <w:abstractNumId w:val="26"/>
  </w:num>
  <w:num w:numId="25">
    <w:abstractNumId w:val="16"/>
  </w:num>
  <w:num w:numId="26">
    <w:abstractNumId w:val="25"/>
  </w:num>
  <w:num w:numId="27">
    <w:abstractNumId w:val="1"/>
  </w:num>
  <w:num w:numId="28">
    <w:abstractNumId w:val="7"/>
  </w:num>
  <w:num w:numId="29">
    <w:abstractNumId w:val="31"/>
  </w:num>
  <w:num w:numId="30">
    <w:abstractNumId w:val="24"/>
  </w:num>
  <w:num w:numId="31">
    <w:abstractNumId w:val="3"/>
  </w:num>
  <w:num w:numId="32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B0"/>
    <w:rsid w:val="00000DC1"/>
    <w:rsid w:val="00001180"/>
    <w:rsid w:val="000025F9"/>
    <w:rsid w:val="00002E92"/>
    <w:rsid w:val="000033D7"/>
    <w:rsid w:val="0000369B"/>
    <w:rsid w:val="00003B31"/>
    <w:rsid w:val="00003E69"/>
    <w:rsid w:val="00004484"/>
    <w:rsid w:val="0000473E"/>
    <w:rsid w:val="000065B3"/>
    <w:rsid w:val="00007837"/>
    <w:rsid w:val="00007995"/>
    <w:rsid w:val="00007F97"/>
    <w:rsid w:val="00010621"/>
    <w:rsid w:val="00011927"/>
    <w:rsid w:val="000122F7"/>
    <w:rsid w:val="000127BD"/>
    <w:rsid w:val="00012D6D"/>
    <w:rsid w:val="000132ED"/>
    <w:rsid w:val="0001515B"/>
    <w:rsid w:val="00015A0E"/>
    <w:rsid w:val="00016DC9"/>
    <w:rsid w:val="00022207"/>
    <w:rsid w:val="00023362"/>
    <w:rsid w:val="00023C56"/>
    <w:rsid w:val="00023DB4"/>
    <w:rsid w:val="00023E71"/>
    <w:rsid w:val="000245CA"/>
    <w:rsid w:val="00024F0E"/>
    <w:rsid w:val="000250F0"/>
    <w:rsid w:val="00025FA8"/>
    <w:rsid w:val="000276B5"/>
    <w:rsid w:val="00027A3C"/>
    <w:rsid w:val="00027C76"/>
    <w:rsid w:val="0003048F"/>
    <w:rsid w:val="00030FBC"/>
    <w:rsid w:val="00031477"/>
    <w:rsid w:val="000321AC"/>
    <w:rsid w:val="00032DC0"/>
    <w:rsid w:val="00033C95"/>
    <w:rsid w:val="0003424A"/>
    <w:rsid w:val="00035919"/>
    <w:rsid w:val="00035CCE"/>
    <w:rsid w:val="00035D40"/>
    <w:rsid w:val="0003681C"/>
    <w:rsid w:val="00036EFC"/>
    <w:rsid w:val="000372BD"/>
    <w:rsid w:val="00037AB8"/>
    <w:rsid w:val="00041D58"/>
    <w:rsid w:val="00042975"/>
    <w:rsid w:val="00042ABF"/>
    <w:rsid w:val="00042E8E"/>
    <w:rsid w:val="00044AD0"/>
    <w:rsid w:val="00046176"/>
    <w:rsid w:val="000466AB"/>
    <w:rsid w:val="00046A57"/>
    <w:rsid w:val="00046DE8"/>
    <w:rsid w:val="0005053C"/>
    <w:rsid w:val="000505C8"/>
    <w:rsid w:val="0005111C"/>
    <w:rsid w:val="000539E2"/>
    <w:rsid w:val="00054180"/>
    <w:rsid w:val="00054495"/>
    <w:rsid w:val="0005453B"/>
    <w:rsid w:val="00056287"/>
    <w:rsid w:val="00056D7B"/>
    <w:rsid w:val="000571B3"/>
    <w:rsid w:val="00057DEA"/>
    <w:rsid w:val="000612D8"/>
    <w:rsid w:val="00061319"/>
    <w:rsid w:val="00061754"/>
    <w:rsid w:val="00061C2C"/>
    <w:rsid w:val="000626B6"/>
    <w:rsid w:val="00063992"/>
    <w:rsid w:val="00063E42"/>
    <w:rsid w:val="00064156"/>
    <w:rsid w:val="0006473C"/>
    <w:rsid w:val="00065224"/>
    <w:rsid w:val="00066A15"/>
    <w:rsid w:val="00067878"/>
    <w:rsid w:val="00067DBE"/>
    <w:rsid w:val="0007036B"/>
    <w:rsid w:val="00071958"/>
    <w:rsid w:val="00071F04"/>
    <w:rsid w:val="00073240"/>
    <w:rsid w:val="00074E37"/>
    <w:rsid w:val="00075846"/>
    <w:rsid w:val="00076B24"/>
    <w:rsid w:val="00076F72"/>
    <w:rsid w:val="000770B0"/>
    <w:rsid w:val="0007738F"/>
    <w:rsid w:val="00077ED8"/>
    <w:rsid w:val="0008121C"/>
    <w:rsid w:val="000814C3"/>
    <w:rsid w:val="00081790"/>
    <w:rsid w:val="00082A4F"/>
    <w:rsid w:val="00084847"/>
    <w:rsid w:val="00084F2A"/>
    <w:rsid w:val="000855AB"/>
    <w:rsid w:val="00086C4F"/>
    <w:rsid w:val="00086CA0"/>
    <w:rsid w:val="00087D2E"/>
    <w:rsid w:val="00087E13"/>
    <w:rsid w:val="0009296B"/>
    <w:rsid w:val="00093093"/>
    <w:rsid w:val="00093154"/>
    <w:rsid w:val="00093594"/>
    <w:rsid w:val="000943D9"/>
    <w:rsid w:val="00094E95"/>
    <w:rsid w:val="00096F22"/>
    <w:rsid w:val="00097B24"/>
    <w:rsid w:val="000A1C65"/>
    <w:rsid w:val="000A2297"/>
    <w:rsid w:val="000A26C4"/>
    <w:rsid w:val="000A2DD7"/>
    <w:rsid w:val="000A3F1A"/>
    <w:rsid w:val="000A457B"/>
    <w:rsid w:val="000A53FB"/>
    <w:rsid w:val="000A5C24"/>
    <w:rsid w:val="000A5F10"/>
    <w:rsid w:val="000A6E4D"/>
    <w:rsid w:val="000B10AD"/>
    <w:rsid w:val="000B1F0D"/>
    <w:rsid w:val="000B27F1"/>
    <w:rsid w:val="000B3B6D"/>
    <w:rsid w:val="000B4F48"/>
    <w:rsid w:val="000B5B47"/>
    <w:rsid w:val="000B6882"/>
    <w:rsid w:val="000B6920"/>
    <w:rsid w:val="000B6E08"/>
    <w:rsid w:val="000B7148"/>
    <w:rsid w:val="000B7484"/>
    <w:rsid w:val="000B7D05"/>
    <w:rsid w:val="000B7F77"/>
    <w:rsid w:val="000C00FB"/>
    <w:rsid w:val="000C14E9"/>
    <w:rsid w:val="000C1DFA"/>
    <w:rsid w:val="000C3676"/>
    <w:rsid w:val="000C3B43"/>
    <w:rsid w:val="000C4E25"/>
    <w:rsid w:val="000C5A4A"/>
    <w:rsid w:val="000C5C1B"/>
    <w:rsid w:val="000C69C2"/>
    <w:rsid w:val="000C6C98"/>
    <w:rsid w:val="000C6FA4"/>
    <w:rsid w:val="000C6FE0"/>
    <w:rsid w:val="000C760B"/>
    <w:rsid w:val="000C7696"/>
    <w:rsid w:val="000C7827"/>
    <w:rsid w:val="000D0DEF"/>
    <w:rsid w:val="000D1C06"/>
    <w:rsid w:val="000D1D65"/>
    <w:rsid w:val="000D2A39"/>
    <w:rsid w:val="000E04C2"/>
    <w:rsid w:val="000E0501"/>
    <w:rsid w:val="000E0B74"/>
    <w:rsid w:val="000E138E"/>
    <w:rsid w:val="000E1925"/>
    <w:rsid w:val="000E2CCE"/>
    <w:rsid w:val="000E358B"/>
    <w:rsid w:val="000E3656"/>
    <w:rsid w:val="000E4859"/>
    <w:rsid w:val="000E4CC5"/>
    <w:rsid w:val="000E4F68"/>
    <w:rsid w:val="000E55F8"/>
    <w:rsid w:val="000E5BD6"/>
    <w:rsid w:val="000E67E4"/>
    <w:rsid w:val="000E75E2"/>
    <w:rsid w:val="000E7777"/>
    <w:rsid w:val="000F0762"/>
    <w:rsid w:val="000F152F"/>
    <w:rsid w:val="000F1AE9"/>
    <w:rsid w:val="000F2914"/>
    <w:rsid w:val="000F33DB"/>
    <w:rsid w:val="000F3874"/>
    <w:rsid w:val="000F39B2"/>
    <w:rsid w:val="000F426A"/>
    <w:rsid w:val="0010047F"/>
    <w:rsid w:val="00100E7E"/>
    <w:rsid w:val="00102863"/>
    <w:rsid w:val="00103D5F"/>
    <w:rsid w:val="0010543D"/>
    <w:rsid w:val="0010661E"/>
    <w:rsid w:val="00106731"/>
    <w:rsid w:val="00106898"/>
    <w:rsid w:val="001068B9"/>
    <w:rsid w:val="00107563"/>
    <w:rsid w:val="0011031D"/>
    <w:rsid w:val="00110C65"/>
    <w:rsid w:val="00111156"/>
    <w:rsid w:val="001114A5"/>
    <w:rsid w:val="00111721"/>
    <w:rsid w:val="00113019"/>
    <w:rsid w:val="001133A9"/>
    <w:rsid w:val="00115340"/>
    <w:rsid w:val="00115721"/>
    <w:rsid w:val="00115EAF"/>
    <w:rsid w:val="001169F0"/>
    <w:rsid w:val="00116C5A"/>
    <w:rsid w:val="00117BFB"/>
    <w:rsid w:val="00120090"/>
    <w:rsid w:val="00121323"/>
    <w:rsid w:val="00121341"/>
    <w:rsid w:val="001213DD"/>
    <w:rsid w:val="0012217E"/>
    <w:rsid w:val="00122C4A"/>
    <w:rsid w:val="00123A3A"/>
    <w:rsid w:val="00123E82"/>
    <w:rsid w:val="00124331"/>
    <w:rsid w:val="001251F7"/>
    <w:rsid w:val="001254C1"/>
    <w:rsid w:val="00125946"/>
    <w:rsid w:val="00126AA4"/>
    <w:rsid w:val="00127FE9"/>
    <w:rsid w:val="00130350"/>
    <w:rsid w:val="00131E88"/>
    <w:rsid w:val="00132BF3"/>
    <w:rsid w:val="001345E7"/>
    <w:rsid w:val="00136404"/>
    <w:rsid w:val="001366B2"/>
    <w:rsid w:val="001369A6"/>
    <w:rsid w:val="001376AC"/>
    <w:rsid w:val="00137C7D"/>
    <w:rsid w:val="00140355"/>
    <w:rsid w:val="001410AE"/>
    <w:rsid w:val="00141AB5"/>
    <w:rsid w:val="00142685"/>
    <w:rsid w:val="00143763"/>
    <w:rsid w:val="00143ED8"/>
    <w:rsid w:val="00144115"/>
    <w:rsid w:val="00145501"/>
    <w:rsid w:val="00145C80"/>
    <w:rsid w:val="0014627C"/>
    <w:rsid w:val="001464BA"/>
    <w:rsid w:val="0014669A"/>
    <w:rsid w:val="00146C01"/>
    <w:rsid w:val="00150174"/>
    <w:rsid w:val="001508CD"/>
    <w:rsid w:val="00150D06"/>
    <w:rsid w:val="00151762"/>
    <w:rsid w:val="00152DE6"/>
    <w:rsid w:val="00152E83"/>
    <w:rsid w:val="00153F44"/>
    <w:rsid w:val="00154593"/>
    <w:rsid w:val="00154809"/>
    <w:rsid w:val="00154BEF"/>
    <w:rsid w:val="001568E2"/>
    <w:rsid w:val="00156D79"/>
    <w:rsid w:val="00156E38"/>
    <w:rsid w:val="00160E21"/>
    <w:rsid w:val="0016132C"/>
    <w:rsid w:val="001621A5"/>
    <w:rsid w:val="00162B8C"/>
    <w:rsid w:val="0016493B"/>
    <w:rsid w:val="00165A8C"/>
    <w:rsid w:val="00165E14"/>
    <w:rsid w:val="00165E72"/>
    <w:rsid w:val="00166D7F"/>
    <w:rsid w:val="00166FCC"/>
    <w:rsid w:val="00167077"/>
    <w:rsid w:val="001673C5"/>
    <w:rsid w:val="00170DDA"/>
    <w:rsid w:val="001713A1"/>
    <w:rsid w:val="001715AA"/>
    <w:rsid w:val="001718AC"/>
    <w:rsid w:val="0017462F"/>
    <w:rsid w:val="00175B84"/>
    <w:rsid w:val="00176620"/>
    <w:rsid w:val="0017714D"/>
    <w:rsid w:val="001802E4"/>
    <w:rsid w:val="0018030D"/>
    <w:rsid w:val="00180BA3"/>
    <w:rsid w:val="00180CCB"/>
    <w:rsid w:val="001844EE"/>
    <w:rsid w:val="00185045"/>
    <w:rsid w:val="001852A4"/>
    <w:rsid w:val="00186268"/>
    <w:rsid w:val="001862FB"/>
    <w:rsid w:val="00186438"/>
    <w:rsid w:val="00187A5B"/>
    <w:rsid w:val="0019012A"/>
    <w:rsid w:val="00190A26"/>
    <w:rsid w:val="00190FDD"/>
    <w:rsid w:val="0019270C"/>
    <w:rsid w:val="00192E02"/>
    <w:rsid w:val="00193410"/>
    <w:rsid w:val="00193786"/>
    <w:rsid w:val="001944BA"/>
    <w:rsid w:val="00194F99"/>
    <w:rsid w:val="00194FDB"/>
    <w:rsid w:val="00195C4C"/>
    <w:rsid w:val="00196ADB"/>
    <w:rsid w:val="00197580"/>
    <w:rsid w:val="0019790B"/>
    <w:rsid w:val="00197B26"/>
    <w:rsid w:val="001A1515"/>
    <w:rsid w:val="001A1926"/>
    <w:rsid w:val="001A2F7A"/>
    <w:rsid w:val="001A397E"/>
    <w:rsid w:val="001A5A05"/>
    <w:rsid w:val="001A5B80"/>
    <w:rsid w:val="001A5F37"/>
    <w:rsid w:val="001A6538"/>
    <w:rsid w:val="001A66FF"/>
    <w:rsid w:val="001A6F09"/>
    <w:rsid w:val="001B2AAF"/>
    <w:rsid w:val="001B48D8"/>
    <w:rsid w:val="001B4D6E"/>
    <w:rsid w:val="001B5469"/>
    <w:rsid w:val="001B5795"/>
    <w:rsid w:val="001B5C88"/>
    <w:rsid w:val="001B7FE1"/>
    <w:rsid w:val="001C0C0E"/>
    <w:rsid w:val="001C0C9F"/>
    <w:rsid w:val="001C2BCA"/>
    <w:rsid w:val="001C565A"/>
    <w:rsid w:val="001C7169"/>
    <w:rsid w:val="001C7964"/>
    <w:rsid w:val="001C7D5B"/>
    <w:rsid w:val="001C7DD4"/>
    <w:rsid w:val="001D0E69"/>
    <w:rsid w:val="001D1066"/>
    <w:rsid w:val="001D1B80"/>
    <w:rsid w:val="001D2FB5"/>
    <w:rsid w:val="001D3209"/>
    <w:rsid w:val="001D3218"/>
    <w:rsid w:val="001D3DAE"/>
    <w:rsid w:val="001D414D"/>
    <w:rsid w:val="001D54CE"/>
    <w:rsid w:val="001D6DBC"/>
    <w:rsid w:val="001D7245"/>
    <w:rsid w:val="001E0543"/>
    <w:rsid w:val="001E05EE"/>
    <w:rsid w:val="001E0B9D"/>
    <w:rsid w:val="001E1ADA"/>
    <w:rsid w:val="001E3F9B"/>
    <w:rsid w:val="001E4763"/>
    <w:rsid w:val="001E48AD"/>
    <w:rsid w:val="001E4AD8"/>
    <w:rsid w:val="001E52D1"/>
    <w:rsid w:val="001E546A"/>
    <w:rsid w:val="001E56A7"/>
    <w:rsid w:val="001F0611"/>
    <w:rsid w:val="001F214A"/>
    <w:rsid w:val="001F23E6"/>
    <w:rsid w:val="001F258C"/>
    <w:rsid w:val="001F3374"/>
    <w:rsid w:val="001F3EA6"/>
    <w:rsid w:val="001F446D"/>
    <w:rsid w:val="001F562D"/>
    <w:rsid w:val="001F76CE"/>
    <w:rsid w:val="001F7BCF"/>
    <w:rsid w:val="00201B61"/>
    <w:rsid w:val="00202584"/>
    <w:rsid w:val="00203294"/>
    <w:rsid w:val="002033A7"/>
    <w:rsid w:val="00203644"/>
    <w:rsid w:val="0020455B"/>
    <w:rsid w:val="00204F5D"/>
    <w:rsid w:val="00204F9C"/>
    <w:rsid w:val="00206941"/>
    <w:rsid w:val="00206BC3"/>
    <w:rsid w:val="00206C61"/>
    <w:rsid w:val="00207918"/>
    <w:rsid w:val="00207BB0"/>
    <w:rsid w:val="00212585"/>
    <w:rsid w:val="002132CA"/>
    <w:rsid w:val="00214134"/>
    <w:rsid w:val="00214CA9"/>
    <w:rsid w:val="0021560A"/>
    <w:rsid w:val="00215645"/>
    <w:rsid w:val="002170BD"/>
    <w:rsid w:val="002173A0"/>
    <w:rsid w:val="00220118"/>
    <w:rsid w:val="0022048D"/>
    <w:rsid w:val="0022095E"/>
    <w:rsid w:val="002211F7"/>
    <w:rsid w:val="002228DC"/>
    <w:rsid w:val="002229B3"/>
    <w:rsid w:val="00222F80"/>
    <w:rsid w:val="002234D1"/>
    <w:rsid w:val="002255D1"/>
    <w:rsid w:val="002270A3"/>
    <w:rsid w:val="00230139"/>
    <w:rsid w:val="0023025F"/>
    <w:rsid w:val="00230973"/>
    <w:rsid w:val="002319DD"/>
    <w:rsid w:val="002349BB"/>
    <w:rsid w:val="00235016"/>
    <w:rsid w:val="002354C6"/>
    <w:rsid w:val="00235C55"/>
    <w:rsid w:val="00236A27"/>
    <w:rsid w:val="002374BD"/>
    <w:rsid w:val="0024018E"/>
    <w:rsid w:val="0024024D"/>
    <w:rsid w:val="0024302A"/>
    <w:rsid w:val="00244036"/>
    <w:rsid w:val="00245210"/>
    <w:rsid w:val="00245262"/>
    <w:rsid w:val="0024596D"/>
    <w:rsid w:val="00245D5C"/>
    <w:rsid w:val="0025113B"/>
    <w:rsid w:val="002513B6"/>
    <w:rsid w:val="00251820"/>
    <w:rsid w:val="00251955"/>
    <w:rsid w:val="00252262"/>
    <w:rsid w:val="00253350"/>
    <w:rsid w:val="00254341"/>
    <w:rsid w:val="00254375"/>
    <w:rsid w:val="002548B5"/>
    <w:rsid w:val="0025554B"/>
    <w:rsid w:val="00255F9D"/>
    <w:rsid w:val="00257A1C"/>
    <w:rsid w:val="00257A98"/>
    <w:rsid w:val="002600E5"/>
    <w:rsid w:val="002628A1"/>
    <w:rsid w:val="00262CF5"/>
    <w:rsid w:val="00262FF9"/>
    <w:rsid w:val="002636AB"/>
    <w:rsid w:val="002638CA"/>
    <w:rsid w:val="0026453B"/>
    <w:rsid w:val="002650F3"/>
    <w:rsid w:val="00265CBB"/>
    <w:rsid w:val="00266A4B"/>
    <w:rsid w:val="00267632"/>
    <w:rsid w:val="00267EC8"/>
    <w:rsid w:val="00270412"/>
    <w:rsid w:val="002704FA"/>
    <w:rsid w:val="00272125"/>
    <w:rsid w:val="00272604"/>
    <w:rsid w:val="0027438C"/>
    <w:rsid w:val="00274392"/>
    <w:rsid w:val="00274583"/>
    <w:rsid w:val="002749A1"/>
    <w:rsid w:val="0027603C"/>
    <w:rsid w:val="00276746"/>
    <w:rsid w:val="002767E0"/>
    <w:rsid w:val="00276935"/>
    <w:rsid w:val="002775A3"/>
    <w:rsid w:val="00277B06"/>
    <w:rsid w:val="00277BAF"/>
    <w:rsid w:val="00277DB9"/>
    <w:rsid w:val="00277DD2"/>
    <w:rsid w:val="002817BB"/>
    <w:rsid w:val="00282309"/>
    <w:rsid w:val="00285104"/>
    <w:rsid w:val="00285436"/>
    <w:rsid w:val="002857EC"/>
    <w:rsid w:val="00285B42"/>
    <w:rsid w:val="00285D5D"/>
    <w:rsid w:val="00286C3A"/>
    <w:rsid w:val="00291083"/>
    <w:rsid w:val="00292189"/>
    <w:rsid w:val="0029388C"/>
    <w:rsid w:val="002947C2"/>
    <w:rsid w:val="00295D12"/>
    <w:rsid w:val="00295D45"/>
    <w:rsid w:val="002966EB"/>
    <w:rsid w:val="00296B6F"/>
    <w:rsid w:val="002977B3"/>
    <w:rsid w:val="0029790E"/>
    <w:rsid w:val="00297A6B"/>
    <w:rsid w:val="002A10CF"/>
    <w:rsid w:val="002A2903"/>
    <w:rsid w:val="002A395F"/>
    <w:rsid w:val="002A3A27"/>
    <w:rsid w:val="002A3E9F"/>
    <w:rsid w:val="002A5125"/>
    <w:rsid w:val="002A5A66"/>
    <w:rsid w:val="002A5E52"/>
    <w:rsid w:val="002A689B"/>
    <w:rsid w:val="002A6BEF"/>
    <w:rsid w:val="002A75C5"/>
    <w:rsid w:val="002B0E0A"/>
    <w:rsid w:val="002B1CE8"/>
    <w:rsid w:val="002B298A"/>
    <w:rsid w:val="002B3E47"/>
    <w:rsid w:val="002B5192"/>
    <w:rsid w:val="002B52C1"/>
    <w:rsid w:val="002B6296"/>
    <w:rsid w:val="002B653B"/>
    <w:rsid w:val="002B6714"/>
    <w:rsid w:val="002B7183"/>
    <w:rsid w:val="002B791C"/>
    <w:rsid w:val="002C09FE"/>
    <w:rsid w:val="002C1182"/>
    <w:rsid w:val="002C1281"/>
    <w:rsid w:val="002C1282"/>
    <w:rsid w:val="002C1822"/>
    <w:rsid w:val="002C2133"/>
    <w:rsid w:val="002C29F6"/>
    <w:rsid w:val="002C2D4D"/>
    <w:rsid w:val="002C2D88"/>
    <w:rsid w:val="002C32F3"/>
    <w:rsid w:val="002C54B7"/>
    <w:rsid w:val="002C59F3"/>
    <w:rsid w:val="002C77C2"/>
    <w:rsid w:val="002C7AE2"/>
    <w:rsid w:val="002D0539"/>
    <w:rsid w:val="002D09B5"/>
    <w:rsid w:val="002D1216"/>
    <w:rsid w:val="002D3EC8"/>
    <w:rsid w:val="002D5500"/>
    <w:rsid w:val="002D691B"/>
    <w:rsid w:val="002D7862"/>
    <w:rsid w:val="002E2354"/>
    <w:rsid w:val="002E2726"/>
    <w:rsid w:val="002E2DFD"/>
    <w:rsid w:val="002E46AC"/>
    <w:rsid w:val="002E5E84"/>
    <w:rsid w:val="002E652C"/>
    <w:rsid w:val="002E73B9"/>
    <w:rsid w:val="002E7D37"/>
    <w:rsid w:val="002F112E"/>
    <w:rsid w:val="002F15AB"/>
    <w:rsid w:val="002F213D"/>
    <w:rsid w:val="002F2B3B"/>
    <w:rsid w:val="002F31C3"/>
    <w:rsid w:val="002F4310"/>
    <w:rsid w:val="002F452D"/>
    <w:rsid w:val="002F4F19"/>
    <w:rsid w:val="002F5730"/>
    <w:rsid w:val="002F6016"/>
    <w:rsid w:val="002F62C5"/>
    <w:rsid w:val="002F6320"/>
    <w:rsid w:val="002F637C"/>
    <w:rsid w:val="002F6660"/>
    <w:rsid w:val="002F7441"/>
    <w:rsid w:val="002F780A"/>
    <w:rsid w:val="002F794B"/>
    <w:rsid w:val="0030036E"/>
    <w:rsid w:val="00300A6C"/>
    <w:rsid w:val="00300C52"/>
    <w:rsid w:val="00301AC5"/>
    <w:rsid w:val="00302AB6"/>
    <w:rsid w:val="00303519"/>
    <w:rsid w:val="003035BE"/>
    <w:rsid w:val="00303731"/>
    <w:rsid w:val="003043EC"/>
    <w:rsid w:val="00304BBA"/>
    <w:rsid w:val="0030654D"/>
    <w:rsid w:val="00306A06"/>
    <w:rsid w:val="00307B8C"/>
    <w:rsid w:val="003103DB"/>
    <w:rsid w:val="00310E73"/>
    <w:rsid w:val="00311B8D"/>
    <w:rsid w:val="0031226A"/>
    <w:rsid w:val="0031318C"/>
    <w:rsid w:val="003131FA"/>
    <w:rsid w:val="00314E5D"/>
    <w:rsid w:val="0031671E"/>
    <w:rsid w:val="00316FEC"/>
    <w:rsid w:val="003171FE"/>
    <w:rsid w:val="00320314"/>
    <w:rsid w:val="00321A00"/>
    <w:rsid w:val="00321A87"/>
    <w:rsid w:val="003220A1"/>
    <w:rsid w:val="003230AD"/>
    <w:rsid w:val="003241F0"/>
    <w:rsid w:val="00324893"/>
    <w:rsid w:val="0032560C"/>
    <w:rsid w:val="00325851"/>
    <w:rsid w:val="00326232"/>
    <w:rsid w:val="0032643F"/>
    <w:rsid w:val="0032787E"/>
    <w:rsid w:val="00331BAE"/>
    <w:rsid w:val="00332DFE"/>
    <w:rsid w:val="00333116"/>
    <w:rsid w:val="003353A8"/>
    <w:rsid w:val="00335DE9"/>
    <w:rsid w:val="00335F68"/>
    <w:rsid w:val="00335F6D"/>
    <w:rsid w:val="003375A5"/>
    <w:rsid w:val="003404F6"/>
    <w:rsid w:val="003417B4"/>
    <w:rsid w:val="0034386D"/>
    <w:rsid w:val="00344985"/>
    <w:rsid w:val="00345521"/>
    <w:rsid w:val="003458EC"/>
    <w:rsid w:val="00345AB8"/>
    <w:rsid w:val="00346D0D"/>
    <w:rsid w:val="00346ED8"/>
    <w:rsid w:val="003475D2"/>
    <w:rsid w:val="00347B87"/>
    <w:rsid w:val="00350C89"/>
    <w:rsid w:val="00351889"/>
    <w:rsid w:val="003526B2"/>
    <w:rsid w:val="00352D2E"/>
    <w:rsid w:val="00353A6F"/>
    <w:rsid w:val="00353AB0"/>
    <w:rsid w:val="003550B8"/>
    <w:rsid w:val="003556D6"/>
    <w:rsid w:val="00355AE5"/>
    <w:rsid w:val="00356AFC"/>
    <w:rsid w:val="00357814"/>
    <w:rsid w:val="0036047B"/>
    <w:rsid w:val="00360639"/>
    <w:rsid w:val="0036100E"/>
    <w:rsid w:val="00361EED"/>
    <w:rsid w:val="00362CC0"/>
    <w:rsid w:val="00363B30"/>
    <w:rsid w:val="00363D2C"/>
    <w:rsid w:val="0036587E"/>
    <w:rsid w:val="0036642E"/>
    <w:rsid w:val="00367FF9"/>
    <w:rsid w:val="00370D8A"/>
    <w:rsid w:val="003732A3"/>
    <w:rsid w:val="00373431"/>
    <w:rsid w:val="00373FB7"/>
    <w:rsid w:val="00376B5C"/>
    <w:rsid w:val="003777CA"/>
    <w:rsid w:val="00377AC2"/>
    <w:rsid w:val="00377CBB"/>
    <w:rsid w:val="0038059A"/>
    <w:rsid w:val="00380FCD"/>
    <w:rsid w:val="00381B26"/>
    <w:rsid w:val="00382DED"/>
    <w:rsid w:val="00383113"/>
    <w:rsid w:val="00383237"/>
    <w:rsid w:val="00383B84"/>
    <w:rsid w:val="00383EBA"/>
    <w:rsid w:val="00384306"/>
    <w:rsid w:val="00384B72"/>
    <w:rsid w:val="00385406"/>
    <w:rsid w:val="00385568"/>
    <w:rsid w:val="003856F8"/>
    <w:rsid w:val="00390B45"/>
    <w:rsid w:val="00390FB2"/>
    <w:rsid w:val="00391F3C"/>
    <w:rsid w:val="00392795"/>
    <w:rsid w:val="003929E0"/>
    <w:rsid w:val="0039397B"/>
    <w:rsid w:val="00393DBA"/>
    <w:rsid w:val="003957C9"/>
    <w:rsid w:val="0039597A"/>
    <w:rsid w:val="00396E8B"/>
    <w:rsid w:val="0039776F"/>
    <w:rsid w:val="00397936"/>
    <w:rsid w:val="003A03DF"/>
    <w:rsid w:val="003A1529"/>
    <w:rsid w:val="003A1966"/>
    <w:rsid w:val="003A264F"/>
    <w:rsid w:val="003A2B03"/>
    <w:rsid w:val="003A4822"/>
    <w:rsid w:val="003A4892"/>
    <w:rsid w:val="003A621B"/>
    <w:rsid w:val="003A6BE8"/>
    <w:rsid w:val="003A7426"/>
    <w:rsid w:val="003A756B"/>
    <w:rsid w:val="003A7944"/>
    <w:rsid w:val="003A7BA9"/>
    <w:rsid w:val="003A7FE3"/>
    <w:rsid w:val="003B00B9"/>
    <w:rsid w:val="003B0E77"/>
    <w:rsid w:val="003B163D"/>
    <w:rsid w:val="003B1A82"/>
    <w:rsid w:val="003B33C4"/>
    <w:rsid w:val="003B401A"/>
    <w:rsid w:val="003B43DA"/>
    <w:rsid w:val="003B468F"/>
    <w:rsid w:val="003B53B1"/>
    <w:rsid w:val="003B56D2"/>
    <w:rsid w:val="003B57DA"/>
    <w:rsid w:val="003B6D8B"/>
    <w:rsid w:val="003B7476"/>
    <w:rsid w:val="003B750E"/>
    <w:rsid w:val="003B77D5"/>
    <w:rsid w:val="003B7CB2"/>
    <w:rsid w:val="003C0418"/>
    <w:rsid w:val="003C0717"/>
    <w:rsid w:val="003C082B"/>
    <w:rsid w:val="003C0AF9"/>
    <w:rsid w:val="003C0B7D"/>
    <w:rsid w:val="003C302D"/>
    <w:rsid w:val="003C341E"/>
    <w:rsid w:val="003C412D"/>
    <w:rsid w:val="003C41C7"/>
    <w:rsid w:val="003C499A"/>
    <w:rsid w:val="003C4F80"/>
    <w:rsid w:val="003C5C1B"/>
    <w:rsid w:val="003C66EA"/>
    <w:rsid w:val="003C74CD"/>
    <w:rsid w:val="003D04EA"/>
    <w:rsid w:val="003D0E13"/>
    <w:rsid w:val="003D1C73"/>
    <w:rsid w:val="003D2A58"/>
    <w:rsid w:val="003D44F2"/>
    <w:rsid w:val="003D5138"/>
    <w:rsid w:val="003D551E"/>
    <w:rsid w:val="003D5644"/>
    <w:rsid w:val="003D7300"/>
    <w:rsid w:val="003D7839"/>
    <w:rsid w:val="003D7B36"/>
    <w:rsid w:val="003E067D"/>
    <w:rsid w:val="003E0754"/>
    <w:rsid w:val="003E0931"/>
    <w:rsid w:val="003E1688"/>
    <w:rsid w:val="003E2214"/>
    <w:rsid w:val="003E2BA1"/>
    <w:rsid w:val="003E3B16"/>
    <w:rsid w:val="003E67E1"/>
    <w:rsid w:val="003E6EC3"/>
    <w:rsid w:val="003E70A9"/>
    <w:rsid w:val="003E72CB"/>
    <w:rsid w:val="003E7524"/>
    <w:rsid w:val="003E7C69"/>
    <w:rsid w:val="003F0189"/>
    <w:rsid w:val="003F072E"/>
    <w:rsid w:val="003F17D9"/>
    <w:rsid w:val="003F2357"/>
    <w:rsid w:val="003F3139"/>
    <w:rsid w:val="003F39A4"/>
    <w:rsid w:val="003F4709"/>
    <w:rsid w:val="003F47C8"/>
    <w:rsid w:val="003F4B04"/>
    <w:rsid w:val="003F5C7D"/>
    <w:rsid w:val="003F6666"/>
    <w:rsid w:val="003F6FCE"/>
    <w:rsid w:val="004001D4"/>
    <w:rsid w:val="00400308"/>
    <w:rsid w:val="004017CF"/>
    <w:rsid w:val="00403E89"/>
    <w:rsid w:val="00403FC0"/>
    <w:rsid w:val="0040432A"/>
    <w:rsid w:val="00406E9A"/>
    <w:rsid w:val="0041021E"/>
    <w:rsid w:val="004108A3"/>
    <w:rsid w:val="00410B93"/>
    <w:rsid w:val="0041134F"/>
    <w:rsid w:val="00411FC9"/>
    <w:rsid w:val="00413282"/>
    <w:rsid w:val="004132A2"/>
    <w:rsid w:val="0041417B"/>
    <w:rsid w:val="004149C7"/>
    <w:rsid w:val="00415731"/>
    <w:rsid w:val="00415D36"/>
    <w:rsid w:val="00416B68"/>
    <w:rsid w:val="00417524"/>
    <w:rsid w:val="004178D9"/>
    <w:rsid w:val="00417997"/>
    <w:rsid w:val="004203D0"/>
    <w:rsid w:val="00420AED"/>
    <w:rsid w:val="00420CEC"/>
    <w:rsid w:val="00420FDA"/>
    <w:rsid w:val="00421251"/>
    <w:rsid w:val="00421FB4"/>
    <w:rsid w:val="004225D1"/>
    <w:rsid w:val="00422B87"/>
    <w:rsid w:val="004235CC"/>
    <w:rsid w:val="004239FD"/>
    <w:rsid w:val="00425568"/>
    <w:rsid w:val="00426883"/>
    <w:rsid w:val="00432541"/>
    <w:rsid w:val="00432E65"/>
    <w:rsid w:val="00436ED6"/>
    <w:rsid w:val="004373AA"/>
    <w:rsid w:val="0043749A"/>
    <w:rsid w:val="004376F8"/>
    <w:rsid w:val="00437C71"/>
    <w:rsid w:val="0044073C"/>
    <w:rsid w:val="004409DF"/>
    <w:rsid w:val="0044137A"/>
    <w:rsid w:val="00441690"/>
    <w:rsid w:val="00441AF8"/>
    <w:rsid w:val="00441C80"/>
    <w:rsid w:val="0044261A"/>
    <w:rsid w:val="00443458"/>
    <w:rsid w:val="00443823"/>
    <w:rsid w:val="00444C0B"/>
    <w:rsid w:val="00444F49"/>
    <w:rsid w:val="0044572F"/>
    <w:rsid w:val="00450371"/>
    <w:rsid w:val="00450BC6"/>
    <w:rsid w:val="0045347B"/>
    <w:rsid w:val="004534A3"/>
    <w:rsid w:val="00455514"/>
    <w:rsid w:val="004559BA"/>
    <w:rsid w:val="004575F7"/>
    <w:rsid w:val="00457665"/>
    <w:rsid w:val="00457671"/>
    <w:rsid w:val="004577A0"/>
    <w:rsid w:val="0046012E"/>
    <w:rsid w:val="00460327"/>
    <w:rsid w:val="00460977"/>
    <w:rsid w:val="00462826"/>
    <w:rsid w:val="00462864"/>
    <w:rsid w:val="00462E4E"/>
    <w:rsid w:val="0046483C"/>
    <w:rsid w:val="0046495B"/>
    <w:rsid w:val="004650F0"/>
    <w:rsid w:val="00465549"/>
    <w:rsid w:val="00465716"/>
    <w:rsid w:val="004675A4"/>
    <w:rsid w:val="004678AC"/>
    <w:rsid w:val="00467E56"/>
    <w:rsid w:val="004709C9"/>
    <w:rsid w:val="00472155"/>
    <w:rsid w:val="004736EC"/>
    <w:rsid w:val="00474725"/>
    <w:rsid w:val="004753F8"/>
    <w:rsid w:val="00475D7B"/>
    <w:rsid w:val="004806DC"/>
    <w:rsid w:val="00480BA2"/>
    <w:rsid w:val="00480D0B"/>
    <w:rsid w:val="004814A3"/>
    <w:rsid w:val="00481CC9"/>
    <w:rsid w:val="00483D0F"/>
    <w:rsid w:val="00483EEC"/>
    <w:rsid w:val="004848AE"/>
    <w:rsid w:val="00485274"/>
    <w:rsid w:val="00485577"/>
    <w:rsid w:val="00485C61"/>
    <w:rsid w:val="00485E18"/>
    <w:rsid w:val="00487F19"/>
    <w:rsid w:val="00490A23"/>
    <w:rsid w:val="00490E3F"/>
    <w:rsid w:val="00490F33"/>
    <w:rsid w:val="00491BD3"/>
    <w:rsid w:val="00492154"/>
    <w:rsid w:val="00492E3A"/>
    <w:rsid w:val="00493757"/>
    <w:rsid w:val="004950E7"/>
    <w:rsid w:val="004963E2"/>
    <w:rsid w:val="00496DF5"/>
    <w:rsid w:val="00497BFE"/>
    <w:rsid w:val="00497EE2"/>
    <w:rsid w:val="004A1A8E"/>
    <w:rsid w:val="004A24E0"/>
    <w:rsid w:val="004A2FA4"/>
    <w:rsid w:val="004A3682"/>
    <w:rsid w:val="004A3945"/>
    <w:rsid w:val="004A5F22"/>
    <w:rsid w:val="004A6179"/>
    <w:rsid w:val="004A6ACD"/>
    <w:rsid w:val="004A7468"/>
    <w:rsid w:val="004B0FF9"/>
    <w:rsid w:val="004B12A9"/>
    <w:rsid w:val="004B297C"/>
    <w:rsid w:val="004B32B1"/>
    <w:rsid w:val="004B36E6"/>
    <w:rsid w:val="004B38BE"/>
    <w:rsid w:val="004B3D6E"/>
    <w:rsid w:val="004B3F9D"/>
    <w:rsid w:val="004B3FE1"/>
    <w:rsid w:val="004B492E"/>
    <w:rsid w:val="004B57D4"/>
    <w:rsid w:val="004B7B0D"/>
    <w:rsid w:val="004B7B64"/>
    <w:rsid w:val="004C0502"/>
    <w:rsid w:val="004C0538"/>
    <w:rsid w:val="004C14A4"/>
    <w:rsid w:val="004C1D7E"/>
    <w:rsid w:val="004C268D"/>
    <w:rsid w:val="004C27E0"/>
    <w:rsid w:val="004C29AF"/>
    <w:rsid w:val="004C3BBD"/>
    <w:rsid w:val="004C3C5E"/>
    <w:rsid w:val="004C54ED"/>
    <w:rsid w:val="004C5582"/>
    <w:rsid w:val="004C79E1"/>
    <w:rsid w:val="004D02AE"/>
    <w:rsid w:val="004D19CC"/>
    <w:rsid w:val="004D1B11"/>
    <w:rsid w:val="004D1FC6"/>
    <w:rsid w:val="004D22D3"/>
    <w:rsid w:val="004D449B"/>
    <w:rsid w:val="004D54E3"/>
    <w:rsid w:val="004D5852"/>
    <w:rsid w:val="004D76D2"/>
    <w:rsid w:val="004D793B"/>
    <w:rsid w:val="004D7CF8"/>
    <w:rsid w:val="004D7F2C"/>
    <w:rsid w:val="004E0811"/>
    <w:rsid w:val="004E0F68"/>
    <w:rsid w:val="004E1F84"/>
    <w:rsid w:val="004E2B35"/>
    <w:rsid w:val="004E4033"/>
    <w:rsid w:val="004E4196"/>
    <w:rsid w:val="004E474C"/>
    <w:rsid w:val="004E5170"/>
    <w:rsid w:val="004E5695"/>
    <w:rsid w:val="004E7145"/>
    <w:rsid w:val="004F01B9"/>
    <w:rsid w:val="004F0436"/>
    <w:rsid w:val="004F085B"/>
    <w:rsid w:val="004F3897"/>
    <w:rsid w:val="004F3BCE"/>
    <w:rsid w:val="004F4839"/>
    <w:rsid w:val="004F4A42"/>
    <w:rsid w:val="004F4F21"/>
    <w:rsid w:val="004F5B03"/>
    <w:rsid w:val="004F5BDF"/>
    <w:rsid w:val="004F693F"/>
    <w:rsid w:val="004F7CD5"/>
    <w:rsid w:val="005015D1"/>
    <w:rsid w:val="0050178E"/>
    <w:rsid w:val="00502C7F"/>
    <w:rsid w:val="005032BD"/>
    <w:rsid w:val="0050339B"/>
    <w:rsid w:val="00505D6C"/>
    <w:rsid w:val="005064C6"/>
    <w:rsid w:val="00507B0D"/>
    <w:rsid w:val="005100A7"/>
    <w:rsid w:val="00510CC9"/>
    <w:rsid w:val="00511EF6"/>
    <w:rsid w:val="00512E06"/>
    <w:rsid w:val="00512E31"/>
    <w:rsid w:val="00513EEB"/>
    <w:rsid w:val="00513F19"/>
    <w:rsid w:val="005144EA"/>
    <w:rsid w:val="005147BB"/>
    <w:rsid w:val="00514CB7"/>
    <w:rsid w:val="005153C4"/>
    <w:rsid w:val="00515B2F"/>
    <w:rsid w:val="00515F09"/>
    <w:rsid w:val="0051645F"/>
    <w:rsid w:val="0051688F"/>
    <w:rsid w:val="00520AA8"/>
    <w:rsid w:val="005214B9"/>
    <w:rsid w:val="005223BB"/>
    <w:rsid w:val="005226C5"/>
    <w:rsid w:val="00522DDC"/>
    <w:rsid w:val="00523696"/>
    <w:rsid w:val="00523E0F"/>
    <w:rsid w:val="00523F2D"/>
    <w:rsid w:val="00523F55"/>
    <w:rsid w:val="00524D01"/>
    <w:rsid w:val="00524DC7"/>
    <w:rsid w:val="005251BE"/>
    <w:rsid w:val="005251D2"/>
    <w:rsid w:val="00525F90"/>
    <w:rsid w:val="00527E89"/>
    <w:rsid w:val="005301A9"/>
    <w:rsid w:val="005308BD"/>
    <w:rsid w:val="00530970"/>
    <w:rsid w:val="0053107E"/>
    <w:rsid w:val="0053314A"/>
    <w:rsid w:val="00533195"/>
    <w:rsid w:val="00533505"/>
    <w:rsid w:val="00534FD2"/>
    <w:rsid w:val="00535546"/>
    <w:rsid w:val="00535834"/>
    <w:rsid w:val="0053702F"/>
    <w:rsid w:val="00541400"/>
    <w:rsid w:val="00541983"/>
    <w:rsid w:val="00542849"/>
    <w:rsid w:val="0054483E"/>
    <w:rsid w:val="00546E7B"/>
    <w:rsid w:val="00546EAE"/>
    <w:rsid w:val="005477BB"/>
    <w:rsid w:val="005507C0"/>
    <w:rsid w:val="005507DA"/>
    <w:rsid w:val="00550948"/>
    <w:rsid w:val="00550F73"/>
    <w:rsid w:val="00551B0E"/>
    <w:rsid w:val="00551DC4"/>
    <w:rsid w:val="005529C2"/>
    <w:rsid w:val="0055382C"/>
    <w:rsid w:val="00554B09"/>
    <w:rsid w:val="005554CB"/>
    <w:rsid w:val="00555780"/>
    <w:rsid w:val="005557AA"/>
    <w:rsid w:val="00555B6A"/>
    <w:rsid w:val="00557202"/>
    <w:rsid w:val="0056016B"/>
    <w:rsid w:val="0056078D"/>
    <w:rsid w:val="005612D7"/>
    <w:rsid w:val="00561A5C"/>
    <w:rsid w:val="00561BCB"/>
    <w:rsid w:val="005628A8"/>
    <w:rsid w:val="00564703"/>
    <w:rsid w:val="00566930"/>
    <w:rsid w:val="00567470"/>
    <w:rsid w:val="00567C5E"/>
    <w:rsid w:val="005708B7"/>
    <w:rsid w:val="00570CCE"/>
    <w:rsid w:val="005713B2"/>
    <w:rsid w:val="0057200A"/>
    <w:rsid w:val="00572541"/>
    <w:rsid w:val="00572AE9"/>
    <w:rsid w:val="0057355A"/>
    <w:rsid w:val="00573F45"/>
    <w:rsid w:val="005740E9"/>
    <w:rsid w:val="005749B3"/>
    <w:rsid w:val="00574C9D"/>
    <w:rsid w:val="00575147"/>
    <w:rsid w:val="00576527"/>
    <w:rsid w:val="00577F19"/>
    <w:rsid w:val="00581AE8"/>
    <w:rsid w:val="00581E4E"/>
    <w:rsid w:val="00583F75"/>
    <w:rsid w:val="005847B8"/>
    <w:rsid w:val="00584864"/>
    <w:rsid w:val="00585EE6"/>
    <w:rsid w:val="005873C5"/>
    <w:rsid w:val="00590667"/>
    <w:rsid w:val="0059080F"/>
    <w:rsid w:val="00590C84"/>
    <w:rsid w:val="005918CA"/>
    <w:rsid w:val="00591CC2"/>
    <w:rsid w:val="00593339"/>
    <w:rsid w:val="00593D3B"/>
    <w:rsid w:val="00595AD9"/>
    <w:rsid w:val="00595FC4"/>
    <w:rsid w:val="0059669F"/>
    <w:rsid w:val="00597384"/>
    <w:rsid w:val="00597EF3"/>
    <w:rsid w:val="005A0164"/>
    <w:rsid w:val="005A14B3"/>
    <w:rsid w:val="005A1AD6"/>
    <w:rsid w:val="005A2A87"/>
    <w:rsid w:val="005A6057"/>
    <w:rsid w:val="005A66B1"/>
    <w:rsid w:val="005A687A"/>
    <w:rsid w:val="005B08C5"/>
    <w:rsid w:val="005B17D1"/>
    <w:rsid w:val="005B18C2"/>
    <w:rsid w:val="005B2614"/>
    <w:rsid w:val="005B3AF7"/>
    <w:rsid w:val="005B3FD4"/>
    <w:rsid w:val="005B5AE4"/>
    <w:rsid w:val="005B716E"/>
    <w:rsid w:val="005B7208"/>
    <w:rsid w:val="005C0D0A"/>
    <w:rsid w:val="005C1E58"/>
    <w:rsid w:val="005C27EF"/>
    <w:rsid w:val="005C3DD5"/>
    <w:rsid w:val="005C4691"/>
    <w:rsid w:val="005C479A"/>
    <w:rsid w:val="005C4B56"/>
    <w:rsid w:val="005C57DA"/>
    <w:rsid w:val="005C5865"/>
    <w:rsid w:val="005C661F"/>
    <w:rsid w:val="005C774F"/>
    <w:rsid w:val="005D0001"/>
    <w:rsid w:val="005D0560"/>
    <w:rsid w:val="005D0D27"/>
    <w:rsid w:val="005D1897"/>
    <w:rsid w:val="005D1C3F"/>
    <w:rsid w:val="005D2A01"/>
    <w:rsid w:val="005D4DE8"/>
    <w:rsid w:val="005D4E57"/>
    <w:rsid w:val="005D53FB"/>
    <w:rsid w:val="005D54B2"/>
    <w:rsid w:val="005D59E2"/>
    <w:rsid w:val="005D6DD8"/>
    <w:rsid w:val="005E20D1"/>
    <w:rsid w:val="005E27C9"/>
    <w:rsid w:val="005E292D"/>
    <w:rsid w:val="005E2BF1"/>
    <w:rsid w:val="005E2E0B"/>
    <w:rsid w:val="005E41E4"/>
    <w:rsid w:val="005E71AD"/>
    <w:rsid w:val="005E7AED"/>
    <w:rsid w:val="005E7D1F"/>
    <w:rsid w:val="005F0382"/>
    <w:rsid w:val="005F0843"/>
    <w:rsid w:val="005F0A59"/>
    <w:rsid w:val="005F15EE"/>
    <w:rsid w:val="005F1CA6"/>
    <w:rsid w:val="005F2BB7"/>
    <w:rsid w:val="005F375E"/>
    <w:rsid w:val="005F41F2"/>
    <w:rsid w:val="005F436D"/>
    <w:rsid w:val="005F464F"/>
    <w:rsid w:val="005F57A2"/>
    <w:rsid w:val="005F58AA"/>
    <w:rsid w:val="005F669A"/>
    <w:rsid w:val="005F6A13"/>
    <w:rsid w:val="005F6A45"/>
    <w:rsid w:val="005F6DDB"/>
    <w:rsid w:val="005F6DED"/>
    <w:rsid w:val="005F74E5"/>
    <w:rsid w:val="006007DE"/>
    <w:rsid w:val="00600B17"/>
    <w:rsid w:val="00600D30"/>
    <w:rsid w:val="006011D7"/>
    <w:rsid w:val="006013BC"/>
    <w:rsid w:val="006023FB"/>
    <w:rsid w:val="006033B0"/>
    <w:rsid w:val="0060420B"/>
    <w:rsid w:val="0060462C"/>
    <w:rsid w:val="00605124"/>
    <w:rsid w:val="0060559F"/>
    <w:rsid w:val="00605E5D"/>
    <w:rsid w:val="006067A7"/>
    <w:rsid w:val="00607D1F"/>
    <w:rsid w:val="00607DA5"/>
    <w:rsid w:val="006103C3"/>
    <w:rsid w:val="00610B45"/>
    <w:rsid w:val="00610BA4"/>
    <w:rsid w:val="00611DDE"/>
    <w:rsid w:val="006125AC"/>
    <w:rsid w:val="00613EDA"/>
    <w:rsid w:val="00614579"/>
    <w:rsid w:val="00614845"/>
    <w:rsid w:val="00614D9B"/>
    <w:rsid w:val="00614EB7"/>
    <w:rsid w:val="00614F36"/>
    <w:rsid w:val="00616AF9"/>
    <w:rsid w:val="00616D56"/>
    <w:rsid w:val="00616F7A"/>
    <w:rsid w:val="006170FD"/>
    <w:rsid w:val="00620BDE"/>
    <w:rsid w:val="00620F61"/>
    <w:rsid w:val="00622981"/>
    <w:rsid w:val="006229FD"/>
    <w:rsid w:val="00623744"/>
    <w:rsid w:val="00623A3C"/>
    <w:rsid w:val="006244B2"/>
    <w:rsid w:val="00624C52"/>
    <w:rsid w:val="00625FCD"/>
    <w:rsid w:val="006261E6"/>
    <w:rsid w:val="00626375"/>
    <w:rsid w:val="006263E7"/>
    <w:rsid w:val="0062667F"/>
    <w:rsid w:val="006269BB"/>
    <w:rsid w:val="00627A4C"/>
    <w:rsid w:val="006304A7"/>
    <w:rsid w:val="006310CB"/>
    <w:rsid w:val="00631E0B"/>
    <w:rsid w:val="006322FB"/>
    <w:rsid w:val="006328C4"/>
    <w:rsid w:val="00633773"/>
    <w:rsid w:val="00633EC9"/>
    <w:rsid w:val="006355C3"/>
    <w:rsid w:val="00640CED"/>
    <w:rsid w:val="00641023"/>
    <w:rsid w:val="00641357"/>
    <w:rsid w:val="006413D1"/>
    <w:rsid w:val="00641D3E"/>
    <w:rsid w:val="0064205D"/>
    <w:rsid w:val="00642A51"/>
    <w:rsid w:val="00643EF1"/>
    <w:rsid w:val="00643FFF"/>
    <w:rsid w:val="00646169"/>
    <w:rsid w:val="00646FF5"/>
    <w:rsid w:val="00647228"/>
    <w:rsid w:val="006503FC"/>
    <w:rsid w:val="00653002"/>
    <w:rsid w:val="00653938"/>
    <w:rsid w:val="00653E9A"/>
    <w:rsid w:val="00654060"/>
    <w:rsid w:val="006540EB"/>
    <w:rsid w:val="00654510"/>
    <w:rsid w:val="00655EE5"/>
    <w:rsid w:val="006560FE"/>
    <w:rsid w:val="00656FEB"/>
    <w:rsid w:val="00657844"/>
    <w:rsid w:val="00660006"/>
    <w:rsid w:val="00660699"/>
    <w:rsid w:val="00661675"/>
    <w:rsid w:val="00661DC9"/>
    <w:rsid w:val="006628B9"/>
    <w:rsid w:val="0066295C"/>
    <w:rsid w:val="00662ACF"/>
    <w:rsid w:val="00662F03"/>
    <w:rsid w:val="0066397F"/>
    <w:rsid w:val="006644B4"/>
    <w:rsid w:val="00664C9E"/>
    <w:rsid w:val="0066540D"/>
    <w:rsid w:val="00665C76"/>
    <w:rsid w:val="006677BA"/>
    <w:rsid w:val="00671054"/>
    <w:rsid w:val="00671DBB"/>
    <w:rsid w:val="00672D01"/>
    <w:rsid w:val="00672DB7"/>
    <w:rsid w:val="00674863"/>
    <w:rsid w:val="00674DEF"/>
    <w:rsid w:val="0067513F"/>
    <w:rsid w:val="006753A1"/>
    <w:rsid w:val="006753F6"/>
    <w:rsid w:val="0067564B"/>
    <w:rsid w:val="00676585"/>
    <w:rsid w:val="00676861"/>
    <w:rsid w:val="0067778C"/>
    <w:rsid w:val="006777C2"/>
    <w:rsid w:val="00677DBB"/>
    <w:rsid w:val="00680480"/>
    <w:rsid w:val="006806A9"/>
    <w:rsid w:val="00680C12"/>
    <w:rsid w:val="00680D4B"/>
    <w:rsid w:val="0068168E"/>
    <w:rsid w:val="00684B17"/>
    <w:rsid w:val="00685517"/>
    <w:rsid w:val="006878CE"/>
    <w:rsid w:val="00687B8B"/>
    <w:rsid w:val="00690C21"/>
    <w:rsid w:val="00690CF1"/>
    <w:rsid w:val="006912CC"/>
    <w:rsid w:val="00692F02"/>
    <w:rsid w:val="00693683"/>
    <w:rsid w:val="00694EA4"/>
    <w:rsid w:val="00695539"/>
    <w:rsid w:val="00695E83"/>
    <w:rsid w:val="006971ED"/>
    <w:rsid w:val="006A0391"/>
    <w:rsid w:val="006A0683"/>
    <w:rsid w:val="006A1563"/>
    <w:rsid w:val="006A1678"/>
    <w:rsid w:val="006A3793"/>
    <w:rsid w:val="006A3A18"/>
    <w:rsid w:val="006A4339"/>
    <w:rsid w:val="006A47C8"/>
    <w:rsid w:val="006A4A58"/>
    <w:rsid w:val="006A606B"/>
    <w:rsid w:val="006A6A89"/>
    <w:rsid w:val="006A6F46"/>
    <w:rsid w:val="006B05AD"/>
    <w:rsid w:val="006B1292"/>
    <w:rsid w:val="006B2BC6"/>
    <w:rsid w:val="006B38D0"/>
    <w:rsid w:val="006B3DF2"/>
    <w:rsid w:val="006B47C6"/>
    <w:rsid w:val="006B487B"/>
    <w:rsid w:val="006B5E69"/>
    <w:rsid w:val="006B77FE"/>
    <w:rsid w:val="006B7F81"/>
    <w:rsid w:val="006C04B3"/>
    <w:rsid w:val="006C120A"/>
    <w:rsid w:val="006C2856"/>
    <w:rsid w:val="006C291B"/>
    <w:rsid w:val="006C3917"/>
    <w:rsid w:val="006C46B8"/>
    <w:rsid w:val="006C5011"/>
    <w:rsid w:val="006C5814"/>
    <w:rsid w:val="006C5C79"/>
    <w:rsid w:val="006D1529"/>
    <w:rsid w:val="006D3626"/>
    <w:rsid w:val="006D38BA"/>
    <w:rsid w:val="006D3BD1"/>
    <w:rsid w:val="006D413E"/>
    <w:rsid w:val="006D45BB"/>
    <w:rsid w:val="006D592C"/>
    <w:rsid w:val="006D71E0"/>
    <w:rsid w:val="006D72FA"/>
    <w:rsid w:val="006E0739"/>
    <w:rsid w:val="006E0AEB"/>
    <w:rsid w:val="006E2691"/>
    <w:rsid w:val="006E32AD"/>
    <w:rsid w:val="006E4113"/>
    <w:rsid w:val="006E44FC"/>
    <w:rsid w:val="006E48E6"/>
    <w:rsid w:val="006E5676"/>
    <w:rsid w:val="006E5754"/>
    <w:rsid w:val="006E5F9C"/>
    <w:rsid w:val="006E64BE"/>
    <w:rsid w:val="006F0D95"/>
    <w:rsid w:val="006F0FD6"/>
    <w:rsid w:val="006F29C7"/>
    <w:rsid w:val="006F3818"/>
    <w:rsid w:val="006F3EBB"/>
    <w:rsid w:val="006F41D1"/>
    <w:rsid w:val="006F57CE"/>
    <w:rsid w:val="006F58F6"/>
    <w:rsid w:val="006F5D72"/>
    <w:rsid w:val="006F6305"/>
    <w:rsid w:val="006F7289"/>
    <w:rsid w:val="006F7734"/>
    <w:rsid w:val="007001BA"/>
    <w:rsid w:val="007003FE"/>
    <w:rsid w:val="0070052B"/>
    <w:rsid w:val="00700664"/>
    <w:rsid w:val="007027EF"/>
    <w:rsid w:val="00702EC0"/>
    <w:rsid w:val="00702F63"/>
    <w:rsid w:val="00704B1A"/>
    <w:rsid w:val="00704BA1"/>
    <w:rsid w:val="00705570"/>
    <w:rsid w:val="0070676C"/>
    <w:rsid w:val="00707EA4"/>
    <w:rsid w:val="0071005B"/>
    <w:rsid w:val="007115BC"/>
    <w:rsid w:val="00711777"/>
    <w:rsid w:val="00711EF2"/>
    <w:rsid w:val="007120BC"/>
    <w:rsid w:val="00713686"/>
    <w:rsid w:val="007148F7"/>
    <w:rsid w:val="007155DC"/>
    <w:rsid w:val="0071580D"/>
    <w:rsid w:val="00716E7C"/>
    <w:rsid w:val="007176AA"/>
    <w:rsid w:val="00722EAF"/>
    <w:rsid w:val="00722F2D"/>
    <w:rsid w:val="00723162"/>
    <w:rsid w:val="007242C7"/>
    <w:rsid w:val="00724CFC"/>
    <w:rsid w:val="00724EC1"/>
    <w:rsid w:val="007255C8"/>
    <w:rsid w:val="007265A7"/>
    <w:rsid w:val="0073179B"/>
    <w:rsid w:val="00731A90"/>
    <w:rsid w:val="007326BC"/>
    <w:rsid w:val="007335FE"/>
    <w:rsid w:val="0073396A"/>
    <w:rsid w:val="00734699"/>
    <w:rsid w:val="007357EC"/>
    <w:rsid w:val="00736F8C"/>
    <w:rsid w:val="007376DE"/>
    <w:rsid w:val="00737B25"/>
    <w:rsid w:val="0074028B"/>
    <w:rsid w:val="007402B3"/>
    <w:rsid w:val="00740778"/>
    <w:rsid w:val="00740893"/>
    <w:rsid w:val="00741651"/>
    <w:rsid w:val="00741966"/>
    <w:rsid w:val="00741976"/>
    <w:rsid w:val="00742581"/>
    <w:rsid w:val="0074498A"/>
    <w:rsid w:val="00744BB7"/>
    <w:rsid w:val="00744F4D"/>
    <w:rsid w:val="00745D9B"/>
    <w:rsid w:val="00745F9C"/>
    <w:rsid w:val="007470A6"/>
    <w:rsid w:val="00747C9D"/>
    <w:rsid w:val="00747D13"/>
    <w:rsid w:val="00750224"/>
    <w:rsid w:val="0075083E"/>
    <w:rsid w:val="00752AB7"/>
    <w:rsid w:val="00753762"/>
    <w:rsid w:val="00755C9C"/>
    <w:rsid w:val="00755D4F"/>
    <w:rsid w:val="00755DF2"/>
    <w:rsid w:val="007569D7"/>
    <w:rsid w:val="00760243"/>
    <w:rsid w:val="007602E8"/>
    <w:rsid w:val="007613EB"/>
    <w:rsid w:val="007617E7"/>
    <w:rsid w:val="00761F0A"/>
    <w:rsid w:val="007622F3"/>
    <w:rsid w:val="0076263D"/>
    <w:rsid w:val="00762D24"/>
    <w:rsid w:val="00762D7E"/>
    <w:rsid w:val="00763872"/>
    <w:rsid w:val="00766101"/>
    <w:rsid w:val="007669EA"/>
    <w:rsid w:val="00766AA9"/>
    <w:rsid w:val="00771035"/>
    <w:rsid w:val="007710A4"/>
    <w:rsid w:val="00771355"/>
    <w:rsid w:val="00771C0D"/>
    <w:rsid w:val="00772191"/>
    <w:rsid w:val="00773825"/>
    <w:rsid w:val="00774CC7"/>
    <w:rsid w:val="00775711"/>
    <w:rsid w:val="00775CE4"/>
    <w:rsid w:val="00776C1A"/>
    <w:rsid w:val="00777712"/>
    <w:rsid w:val="00777B1E"/>
    <w:rsid w:val="00780B2A"/>
    <w:rsid w:val="00782144"/>
    <w:rsid w:val="0078276D"/>
    <w:rsid w:val="0078356C"/>
    <w:rsid w:val="00783A16"/>
    <w:rsid w:val="00784955"/>
    <w:rsid w:val="00785C86"/>
    <w:rsid w:val="0078649D"/>
    <w:rsid w:val="007868B0"/>
    <w:rsid w:val="007870FC"/>
    <w:rsid w:val="00790E0F"/>
    <w:rsid w:val="00790ED8"/>
    <w:rsid w:val="00791779"/>
    <w:rsid w:val="00791A71"/>
    <w:rsid w:val="00793A75"/>
    <w:rsid w:val="00793B4A"/>
    <w:rsid w:val="00793E8F"/>
    <w:rsid w:val="00793F9C"/>
    <w:rsid w:val="007949E5"/>
    <w:rsid w:val="00794D52"/>
    <w:rsid w:val="00795011"/>
    <w:rsid w:val="00795790"/>
    <w:rsid w:val="007971BC"/>
    <w:rsid w:val="00797D90"/>
    <w:rsid w:val="007A114B"/>
    <w:rsid w:val="007A116A"/>
    <w:rsid w:val="007A2AAC"/>
    <w:rsid w:val="007A30F6"/>
    <w:rsid w:val="007A539D"/>
    <w:rsid w:val="007A6E2E"/>
    <w:rsid w:val="007B0770"/>
    <w:rsid w:val="007B214E"/>
    <w:rsid w:val="007B251C"/>
    <w:rsid w:val="007B2E55"/>
    <w:rsid w:val="007B36AC"/>
    <w:rsid w:val="007B46F4"/>
    <w:rsid w:val="007B4925"/>
    <w:rsid w:val="007B645E"/>
    <w:rsid w:val="007B6739"/>
    <w:rsid w:val="007B6A06"/>
    <w:rsid w:val="007B7797"/>
    <w:rsid w:val="007B7F07"/>
    <w:rsid w:val="007C355D"/>
    <w:rsid w:val="007C4079"/>
    <w:rsid w:val="007C76ED"/>
    <w:rsid w:val="007D005E"/>
    <w:rsid w:val="007D2006"/>
    <w:rsid w:val="007D4637"/>
    <w:rsid w:val="007D4EE0"/>
    <w:rsid w:val="007D599B"/>
    <w:rsid w:val="007D59B0"/>
    <w:rsid w:val="007D665E"/>
    <w:rsid w:val="007D6C7B"/>
    <w:rsid w:val="007D6F3F"/>
    <w:rsid w:val="007D7B46"/>
    <w:rsid w:val="007D7C0B"/>
    <w:rsid w:val="007E0A51"/>
    <w:rsid w:val="007E2A83"/>
    <w:rsid w:val="007E34C8"/>
    <w:rsid w:val="007E364C"/>
    <w:rsid w:val="007E4651"/>
    <w:rsid w:val="007E4DA5"/>
    <w:rsid w:val="007E5260"/>
    <w:rsid w:val="007E55F7"/>
    <w:rsid w:val="007E575F"/>
    <w:rsid w:val="007E6D7A"/>
    <w:rsid w:val="007E7869"/>
    <w:rsid w:val="007E797A"/>
    <w:rsid w:val="007E7CB1"/>
    <w:rsid w:val="007F02DB"/>
    <w:rsid w:val="007F092E"/>
    <w:rsid w:val="007F0FB9"/>
    <w:rsid w:val="007F14F7"/>
    <w:rsid w:val="007F3191"/>
    <w:rsid w:val="007F4AB3"/>
    <w:rsid w:val="007F5A6B"/>
    <w:rsid w:val="007F5BA7"/>
    <w:rsid w:val="007F637C"/>
    <w:rsid w:val="007F6EDD"/>
    <w:rsid w:val="00800783"/>
    <w:rsid w:val="008013B8"/>
    <w:rsid w:val="00802503"/>
    <w:rsid w:val="008026CE"/>
    <w:rsid w:val="00802AD3"/>
    <w:rsid w:val="008036B7"/>
    <w:rsid w:val="008058AB"/>
    <w:rsid w:val="0080590E"/>
    <w:rsid w:val="00807751"/>
    <w:rsid w:val="00807EA2"/>
    <w:rsid w:val="00807FDE"/>
    <w:rsid w:val="00810F20"/>
    <w:rsid w:val="00811566"/>
    <w:rsid w:val="0081359B"/>
    <w:rsid w:val="00813AC7"/>
    <w:rsid w:val="008160E9"/>
    <w:rsid w:val="00817247"/>
    <w:rsid w:val="008205F9"/>
    <w:rsid w:val="00820A89"/>
    <w:rsid w:val="0082116B"/>
    <w:rsid w:val="00822362"/>
    <w:rsid w:val="00822893"/>
    <w:rsid w:val="00823755"/>
    <w:rsid w:val="00823C52"/>
    <w:rsid w:val="00824C9D"/>
    <w:rsid w:val="00825D8C"/>
    <w:rsid w:val="00826099"/>
    <w:rsid w:val="00826C0E"/>
    <w:rsid w:val="00827C53"/>
    <w:rsid w:val="008307EB"/>
    <w:rsid w:val="008313E4"/>
    <w:rsid w:val="0083290A"/>
    <w:rsid w:val="00832A9C"/>
    <w:rsid w:val="00833D3F"/>
    <w:rsid w:val="0083400C"/>
    <w:rsid w:val="008342A9"/>
    <w:rsid w:val="0083519C"/>
    <w:rsid w:val="008354D0"/>
    <w:rsid w:val="0083657A"/>
    <w:rsid w:val="00837011"/>
    <w:rsid w:val="0083774D"/>
    <w:rsid w:val="00840217"/>
    <w:rsid w:val="00840A5E"/>
    <w:rsid w:val="008413A0"/>
    <w:rsid w:val="00841EF0"/>
    <w:rsid w:val="00841FAE"/>
    <w:rsid w:val="00842C0C"/>
    <w:rsid w:val="008443C3"/>
    <w:rsid w:val="008456FC"/>
    <w:rsid w:val="00845856"/>
    <w:rsid w:val="00845FB1"/>
    <w:rsid w:val="0084697C"/>
    <w:rsid w:val="00846CF7"/>
    <w:rsid w:val="00850105"/>
    <w:rsid w:val="0085250C"/>
    <w:rsid w:val="00852747"/>
    <w:rsid w:val="00853064"/>
    <w:rsid w:val="00854AAF"/>
    <w:rsid w:val="00854FDE"/>
    <w:rsid w:val="00855616"/>
    <w:rsid w:val="00855F1C"/>
    <w:rsid w:val="0085620C"/>
    <w:rsid w:val="0085666F"/>
    <w:rsid w:val="0085695E"/>
    <w:rsid w:val="00857D1A"/>
    <w:rsid w:val="00861587"/>
    <w:rsid w:val="00861A94"/>
    <w:rsid w:val="00862352"/>
    <w:rsid w:val="0086289D"/>
    <w:rsid w:val="008629DF"/>
    <w:rsid w:val="0086306D"/>
    <w:rsid w:val="00863103"/>
    <w:rsid w:val="00863A5E"/>
    <w:rsid w:val="008657B9"/>
    <w:rsid w:val="00866749"/>
    <w:rsid w:val="00867039"/>
    <w:rsid w:val="00867178"/>
    <w:rsid w:val="008677C6"/>
    <w:rsid w:val="008710EF"/>
    <w:rsid w:val="00872817"/>
    <w:rsid w:val="00872CAE"/>
    <w:rsid w:val="00872DD3"/>
    <w:rsid w:val="008731CE"/>
    <w:rsid w:val="0087424B"/>
    <w:rsid w:val="0087525C"/>
    <w:rsid w:val="008766D5"/>
    <w:rsid w:val="0087755E"/>
    <w:rsid w:val="0087761D"/>
    <w:rsid w:val="008778B1"/>
    <w:rsid w:val="00877AB0"/>
    <w:rsid w:val="00880EBB"/>
    <w:rsid w:val="00881BB7"/>
    <w:rsid w:val="00882124"/>
    <w:rsid w:val="008821A8"/>
    <w:rsid w:val="008843FC"/>
    <w:rsid w:val="008847AE"/>
    <w:rsid w:val="008859B2"/>
    <w:rsid w:val="00887040"/>
    <w:rsid w:val="00887045"/>
    <w:rsid w:val="008878CF"/>
    <w:rsid w:val="00887F44"/>
    <w:rsid w:val="008904C6"/>
    <w:rsid w:val="0089057C"/>
    <w:rsid w:val="00891803"/>
    <w:rsid w:val="008929E8"/>
    <w:rsid w:val="00892CAB"/>
    <w:rsid w:val="008933A8"/>
    <w:rsid w:val="0089449C"/>
    <w:rsid w:val="00896A82"/>
    <w:rsid w:val="00896E1A"/>
    <w:rsid w:val="0089722D"/>
    <w:rsid w:val="008977F2"/>
    <w:rsid w:val="00897F30"/>
    <w:rsid w:val="008A1829"/>
    <w:rsid w:val="008A2279"/>
    <w:rsid w:val="008A2295"/>
    <w:rsid w:val="008A2964"/>
    <w:rsid w:val="008A40EE"/>
    <w:rsid w:val="008A5557"/>
    <w:rsid w:val="008B00EA"/>
    <w:rsid w:val="008B1160"/>
    <w:rsid w:val="008B11EE"/>
    <w:rsid w:val="008B1AA2"/>
    <w:rsid w:val="008B3CE5"/>
    <w:rsid w:val="008B3E02"/>
    <w:rsid w:val="008B3E73"/>
    <w:rsid w:val="008B40C0"/>
    <w:rsid w:val="008B422B"/>
    <w:rsid w:val="008B7D72"/>
    <w:rsid w:val="008C09B6"/>
    <w:rsid w:val="008C09F5"/>
    <w:rsid w:val="008C0F84"/>
    <w:rsid w:val="008C151A"/>
    <w:rsid w:val="008C1A20"/>
    <w:rsid w:val="008C1C80"/>
    <w:rsid w:val="008C335C"/>
    <w:rsid w:val="008C45C6"/>
    <w:rsid w:val="008C5445"/>
    <w:rsid w:val="008C5931"/>
    <w:rsid w:val="008D023B"/>
    <w:rsid w:val="008D0B0B"/>
    <w:rsid w:val="008D224A"/>
    <w:rsid w:val="008D399E"/>
    <w:rsid w:val="008D47D2"/>
    <w:rsid w:val="008D5022"/>
    <w:rsid w:val="008D5279"/>
    <w:rsid w:val="008E07AD"/>
    <w:rsid w:val="008E0F3E"/>
    <w:rsid w:val="008E1CB0"/>
    <w:rsid w:val="008E1F61"/>
    <w:rsid w:val="008E1F8E"/>
    <w:rsid w:val="008E203C"/>
    <w:rsid w:val="008E2492"/>
    <w:rsid w:val="008E29CB"/>
    <w:rsid w:val="008E2BBB"/>
    <w:rsid w:val="008E39B9"/>
    <w:rsid w:val="008E3C13"/>
    <w:rsid w:val="008E3D1E"/>
    <w:rsid w:val="008E4F52"/>
    <w:rsid w:val="008E5D0B"/>
    <w:rsid w:val="008E61EC"/>
    <w:rsid w:val="008E64EB"/>
    <w:rsid w:val="008E6956"/>
    <w:rsid w:val="008E6A6D"/>
    <w:rsid w:val="008E7114"/>
    <w:rsid w:val="008E7C62"/>
    <w:rsid w:val="008F00F9"/>
    <w:rsid w:val="008F18EC"/>
    <w:rsid w:val="008F3721"/>
    <w:rsid w:val="008F4341"/>
    <w:rsid w:val="008F49E3"/>
    <w:rsid w:val="008F4FEB"/>
    <w:rsid w:val="008F502F"/>
    <w:rsid w:val="008F598D"/>
    <w:rsid w:val="009008CA"/>
    <w:rsid w:val="00900EC3"/>
    <w:rsid w:val="00900FDA"/>
    <w:rsid w:val="009015FA"/>
    <w:rsid w:val="00901651"/>
    <w:rsid w:val="0090284D"/>
    <w:rsid w:val="00904BD1"/>
    <w:rsid w:val="009050BD"/>
    <w:rsid w:val="009053EB"/>
    <w:rsid w:val="00906391"/>
    <w:rsid w:val="00907421"/>
    <w:rsid w:val="0090771D"/>
    <w:rsid w:val="0091083A"/>
    <w:rsid w:val="0091290C"/>
    <w:rsid w:val="00913A96"/>
    <w:rsid w:val="00913C42"/>
    <w:rsid w:val="0091486E"/>
    <w:rsid w:val="00915176"/>
    <w:rsid w:val="00915490"/>
    <w:rsid w:val="00915A0A"/>
    <w:rsid w:val="00915BE4"/>
    <w:rsid w:val="00915F1B"/>
    <w:rsid w:val="009164A7"/>
    <w:rsid w:val="009170B8"/>
    <w:rsid w:val="00917343"/>
    <w:rsid w:val="00917A51"/>
    <w:rsid w:val="009205A3"/>
    <w:rsid w:val="00920857"/>
    <w:rsid w:val="00921A5E"/>
    <w:rsid w:val="00921F10"/>
    <w:rsid w:val="009243DF"/>
    <w:rsid w:val="0092483A"/>
    <w:rsid w:val="00924DD4"/>
    <w:rsid w:val="009251A7"/>
    <w:rsid w:val="00925D95"/>
    <w:rsid w:val="00927369"/>
    <w:rsid w:val="009273EC"/>
    <w:rsid w:val="00927E42"/>
    <w:rsid w:val="009307A0"/>
    <w:rsid w:val="00932073"/>
    <w:rsid w:val="00932C3B"/>
    <w:rsid w:val="0093370B"/>
    <w:rsid w:val="0093389D"/>
    <w:rsid w:val="00933AEC"/>
    <w:rsid w:val="0093571E"/>
    <w:rsid w:val="00935C85"/>
    <w:rsid w:val="00936E69"/>
    <w:rsid w:val="0094050E"/>
    <w:rsid w:val="00941CEF"/>
    <w:rsid w:val="0094258E"/>
    <w:rsid w:val="00943BFB"/>
    <w:rsid w:val="00944258"/>
    <w:rsid w:val="00945127"/>
    <w:rsid w:val="00945553"/>
    <w:rsid w:val="009466E6"/>
    <w:rsid w:val="00946ECD"/>
    <w:rsid w:val="0094712A"/>
    <w:rsid w:val="00947423"/>
    <w:rsid w:val="00947AB0"/>
    <w:rsid w:val="00947D2A"/>
    <w:rsid w:val="00950183"/>
    <w:rsid w:val="00950607"/>
    <w:rsid w:val="00950BD2"/>
    <w:rsid w:val="009519BA"/>
    <w:rsid w:val="00953481"/>
    <w:rsid w:val="00956E6B"/>
    <w:rsid w:val="009577EF"/>
    <w:rsid w:val="00957F63"/>
    <w:rsid w:val="00960CF9"/>
    <w:rsid w:val="0096152F"/>
    <w:rsid w:val="00964A9B"/>
    <w:rsid w:val="00964BE5"/>
    <w:rsid w:val="00964F9C"/>
    <w:rsid w:val="00965B27"/>
    <w:rsid w:val="00965C89"/>
    <w:rsid w:val="00966DD9"/>
    <w:rsid w:val="00967633"/>
    <w:rsid w:val="00971559"/>
    <w:rsid w:val="00971945"/>
    <w:rsid w:val="00971962"/>
    <w:rsid w:val="009729D4"/>
    <w:rsid w:val="00972FE9"/>
    <w:rsid w:val="0097489B"/>
    <w:rsid w:val="009754C1"/>
    <w:rsid w:val="00976706"/>
    <w:rsid w:val="0097674B"/>
    <w:rsid w:val="00977C39"/>
    <w:rsid w:val="00977D9E"/>
    <w:rsid w:val="00980D41"/>
    <w:rsid w:val="0098103A"/>
    <w:rsid w:val="009811C2"/>
    <w:rsid w:val="009818EC"/>
    <w:rsid w:val="00981B70"/>
    <w:rsid w:val="00983A2B"/>
    <w:rsid w:val="009846CA"/>
    <w:rsid w:val="00985030"/>
    <w:rsid w:val="009850BD"/>
    <w:rsid w:val="00985FFB"/>
    <w:rsid w:val="009874FE"/>
    <w:rsid w:val="00987A57"/>
    <w:rsid w:val="009906F0"/>
    <w:rsid w:val="009911B0"/>
    <w:rsid w:val="00991442"/>
    <w:rsid w:val="0099168A"/>
    <w:rsid w:val="009924DF"/>
    <w:rsid w:val="00993AC9"/>
    <w:rsid w:val="00993BF3"/>
    <w:rsid w:val="00993CA8"/>
    <w:rsid w:val="009954FD"/>
    <w:rsid w:val="00995996"/>
    <w:rsid w:val="00996672"/>
    <w:rsid w:val="00996A23"/>
    <w:rsid w:val="009972C2"/>
    <w:rsid w:val="009A0CD1"/>
    <w:rsid w:val="009A11D4"/>
    <w:rsid w:val="009A33BD"/>
    <w:rsid w:val="009A3503"/>
    <w:rsid w:val="009A35B5"/>
    <w:rsid w:val="009A3816"/>
    <w:rsid w:val="009A3CC4"/>
    <w:rsid w:val="009A4477"/>
    <w:rsid w:val="009A4F28"/>
    <w:rsid w:val="009A5FB0"/>
    <w:rsid w:val="009A70E1"/>
    <w:rsid w:val="009A733E"/>
    <w:rsid w:val="009A73D5"/>
    <w:rsid w:val="009A7555"/>
    <w:rsid w:val="009A7832"/>
    <w:rsid w:val="009A7DF6"/>
    <w:rsid w:val="009B0571"/>
    <w:rsid w:val="009B0A59"/>
    <w:rsid w:val="009B2019"/>
    <w:rsid w:val="009B218E"/>
    <w:rsid w:val="009B38C1"/>
    <w:rsid w:val="009B6D60"/>
    <w:rsid w:val="009B73C1"/>
    <w:rsid w:val="009C03E5"/>
    <w:rsid w:val="009C0823"/>
    <w:rsid w:val="009C189C"/>
    <w:rsid w:val="009C1C15"/>
    <w:rsid w:val="009C200B"/>
    <w:rsid w:val="009C2D95"/>
    <w:rsid w:val="009C6411"/>
    <w:rsid w:val="009C6904"/>
    <w:rsid w:val="009C6BB5"/>
    <w:rsid w:val="009C6D1E"/>
    <w:rsid w:val="009D0645"/>
    <w:rsid w:val="009D06F8"/>
    <w:rsid w:val="009D14AD"/>
    <w:rsid w:val="009D1763"/>
    <w:rsid w:val="009D1860"/>
    <w:rsid w:val="009D1B19"/>
    <w:rsid w:val="009D1E23"/>
    <w:rsid w:val="009D2671"/>
    <w:rsid w:val="009D48C6"/>
    <w:rsid w:val="009D4BEF"/>
    <w:rsid w:val="009D5334"/>
    <w:rsid w:val="009D5CBD"/>
    <w:rsid w:val="009D6275"/>
    <w:rsid w:val="009D6E69"/>
    <w:rsid w:val="009D7DCC"/>
    <w:rsid w:val="009E2146"/>
    <w:rsid w:val="009E283F"/>
    <w:rsid w:val="009E30F8"/>
    <w:rsid w:val="009E3182"/>
    <w:rsid w:val="009E33EB"/>
    <w:rsid w:val="009E36A8"/>
    <w:rsid w:val="009E3AEC"/>
    <w:rsid w:val="009E3B02"/>
    <w:rsid w:val="009E451A"/>
    <w:rsid w:val="009E46D4"/>
    <w:rsid w:val="009E50E0"/>
    <w:rsid w:val="009E70AF"/>
    <w:rsid w:val="009E75E4"/>
    <w:rsid w:val="009E76AE"/>
    <w:rsid w:val="009E7970"/>
    <w:rsid w:val="009F1343"/>
    <w:rsid w:val="009F2AC2"/>
    <w:rsid w:val="009F2F8B"/>
    <w:rsid w:val="009F3806"/>
    <w:rsid w:val="009F3BFD"/>
    <w:rsid w:val="009F4485"/>
    <w:rsid w:val="009F4C5E"/>
    <w:rsid w:val="009F5042"/>
    <w:rsid w:val="009F51AD"/>
    <w:rsid w:val="009F5410"/>
    <w:rsid w:val="009F5B55"/>
    <w:rsid w:val="009F60E6"/>
    <w:rsid w:val="009F69C0"/>
    <w:rsid w:val="009F6F23"/>
    <w:rsid w:val="009F7CA0"/>
    <w:rsid w:val="009F7D74"/>
    <w:rsid w:val="00A02EDC"/>
    <w:rsid w:val="00A035BA"/>
    <w:rsid w:val="00A05146"/>
    <w:rsid w:val="00A05F9E"/>
    <w:rsid w:val="00A074F8"/>
    <w:rsid w:val="00A07D4F"/>
    <w:rsid w:val="00A10203"/>
    <w:rsid w:val="00A117CD"/>
    <w:rsid w:val="00A12FD5"/>
    <w:rsid w:val="00A133AA"/>
    <w:rsid w:val="00A13FE8"/>
    <w:rsid w:val="00A149FC"/>
    <w:rsid w:val="00A16EDC"/>
    <w:rsid w:val="00A170D6"/>
    <w:rsid w:val="00A17A2B"/>
    <w:rsid w:val="00A2009C"/>
    <w:rsid w:val="00A206DD"/>
    <w:rsid w:val="00A20F91"/>
    <w:rsid w:val="00A21D6A"/>
    <w:rsid w:val="00A22801"/>
    <w:rsid w:val="00A22F10"/>
    <w:rsid w:val="00A23875"/>
    <w:rsid w:val="00A24205"/>
    <w:rsid w:val="00A24EC2"/>
    <w:rsid w:val="00A25815"/>
    <w:rsid w:val="00A258EF"/>
    <w:rsid w:val="00A276DF"/>
    <w:rsid w:val="00A27A01"/>
    <w:rsid w:val="00A27B42"/>
    <w:rsid w:val="00A31837"/>
    <w:rsid w:val="00A318C3"/>
    <w:rsid w:val="00A34222"/>
    <w:rsid w:val="00A34E11"/>
    <w:rsid w:val="00A35936"/>
    <w:rsid w:val="00A370D0"/>
    <w:rsid w:val="00A374C4"/>
    <w:rsid w:val="00A3790F"/>
    <w:rsid w:val="00A40F26"/>
    <w:rsid w:val="00A4100D"/>
    <w:rsid w:val="00A41EF7"/>
    <w:rsid w:val="00A42520"/>
    <w:rsid w:val="00A432EA"/>
    <w:rsid w:val="00A43432"/>
    <w:rsid w:val="00A4438A"/>
    <w:rsid w:val="00A453B6"/>
    <w:rsid w:val="00A45813"/>
    <w:rsid w:val="00A4623E"/>
    <w:rsid w:val="00A46352"/>
    <w:rsid w:val="00A4734C"/>
    <w:rsid w:val="00A473AF"/>
    <w:rsid w:val="00A47608"/>
    <w:rsid w:val="00A50D6E"/>
    <w:rsid w:val="00A53B14"/>
    <w:rsid w:val="00A54951"/>
    <w:rsid w:val="00A552AB"/>
    <w:rsid w:val="00A56AEF"/>
    <w:rsid w:val="00A60233"/>
    <w:rsid w:val="00A60512"/>
    <w:rsid w:val="00A60B0A"/>
    <w:rsid w:val="00A60EE4"/>
    <w:rsid w:val="00A62685"/>
    <w:rsid w:val="00A63205"/>
    <w:rsid w:val="00A632B9"/>
    <w:rsid w:val="00A64742"/>
    <w:rsid w:val="00A64F82"/>
    <w:rsid w:val="00A668E8"/>
    <w:rsid w:val="00A67C93"/>
    <w:rsid w:val="00A702F6"/>
    <w:rsid w:val="00A70B22"/>
    <w:rsid w:val="00A7141B"/>
    <w:rsid w:val="00A71EF0"/>
    <w:rsid w:val="00A721A0"/>
    <w:rsid w:val="00A72570"/>
    <w:rsid w:val="00A7361E"/>
    <w:rsid w:val="00A743CB"/>
    <w:rsid w:val="00A7459B"/>
    <w:rsid w:val="00A74EE0"/>
    <w:rsid w:val="00A75AEA"/>
    <w:rsid w:val="00A76619"/>
    <w:rsid w:val="00A76E85"/>
    <w:rsid w:val="00A772CD"/>
    <w:rsid w:val="00A77EE9"/>
    <w:rsid w:val="00A81789"/>
    <w:rsid w:val="00A819D7"/>
    <w:rsid w:val="00A823EE"/>
    <w:rsid w:val="00A83531"/>
    <w:rsid w:val="00A83E06"/>
    <w:rsid w:val="00A843D9"/>
    <w:rsid w:val="00A856E6"/>
    <w:rsid w:val="00A86982"/>
    <w:rsid w:val="00A86D71"/>
    <w:rsid w:val="00A8725E"/>
    <w:rsid w:val="00A874A2"/>
    <w:rsid w:val="00A90614"/>
    <w:rsid w:val="00A90F72"/>
    <w:rsid w:val="00A916C1"/>
    <w:rsid w:val="00A91ABF"/>
    <w:rsid w:val="00A91B36"/>
    <w:rsid w:val="00A920C0"/>
    <w:rsid w:val="00A92883"/>
    <w:rsid w:val="00A93978"/>
    <w:rsid w:val="00A93D7F"/>
    <w:rsid w:val="00A93DDB"/>
    <w:rsid w:val="00A9581D"/>
    <w:rsid w:val="00A961D8"/>
    <w:rsid w:val="00A96329"/>
    <w:rsid w:val="00A9638D"/>
    <w:rsid w:val="00A963E2"/>
    <w:rsid w:val="00A965D4"/>
    <w:rsid w:val="00A97A46"/>
    <w:rsid w:val="00A97AC1"/>
    <w:rsid w:val="00AA24D8"/>
    <w:rsid w:val="00AA297E"/>
    <w:rsid w:val="00AA2E56"/>
    <w:rsid w:val="00AA44B7"/>
    <w:rsid w:val="00AA4531"/>
    <w:rsid w:val="00AA4D64"/>
    <w:rsid w:val="00AA503C"/>
    <w:rsid w:val="00AA5314"/>
    <w:rsid w:val="00AA560E"/>
    <w:rsid w:val="00AA5917"/>
    <w:rsid w:val="00AA5FDA"/>
    <w:rsid w:val="00AA7638"/>
    <w:rsid w:val="00AA7837"/>
    <w:rsid w:val="00AB0945"/>
    <w:rsid w:val="00AB0FA3"/>
    <w:rsid w:val="00AB22E0"/>
    <w:rsid w:val="00AB40DA"/>
    <w:rsid w:val="00AB45EC"/>
    <w:rsid w:val="00AB491A"/>
    <w:rsid w:val="00AB4BAE"/>
    <w:rsid w:val="00AB4DDE"/>
    <w:rsid w:val="00AB621F"/>
    <w:rsid w:val="00AB767E"/>
    <w:rsid w:val="00AC0CC4"/>
    <w:rsid w:val="00AC343A"/>
    <w:rsid w:val="00AC3825"/>
    <w:rsid w:val="00AC5216"/>
    <w:rsid w:val="00AC53F7"/>
    <w:rsid w:val="00AC5D7C"/>
    <w:rsid w:val="00AC676D"/>
    <w:rsid w:val="00AC6B47"/>
    <w:rsid w:val="00AC7433"/>
    <w:rsid w:val="00AD0331"/>
    <w:rsid w:val="00AD055F"/>
    <w:rsid w:val="00AD0B54"/>
    <w:rsid w:val="00AD19EC"/>
    <w:rsid w:val="00AD326C"/>
    <w:rsid w:val="00AD3543"/>
    <w:rsid w:val="00AD3A37"/>
    <w:rsid w:val="00AD3EB7"/>
    <w:rsid w:val="00AD49CB"/>
    <w:rsid w:val="00AD4C24"/>
    <w:rsid w:val="00AD52A0"/>
    <w:rsid w:val="00AD624F"/>
    <w:rsid w:val="00AD7081"/>
    <w:rsid w:val="00AE0486"/>
    <w:rsid w:val="00AE0A96"/>
    <w:rsid w:val="00AE121E"/>
    <w:rsid w:val="00AE15D6"/>
    <w:rsid w:val="00AE35F8"/>
    <w:rsid w:val="00AE3649"/>
    <w:rsid w:val="00AE429A"/>
    <w:rsid w:val="00AE4B17"/>
    <w:rsid w:val="00AE5238"/>
    <w:rsid w:val="00AE5255"/>
    <w:rsid w:val="00AE5676"/>
    <w:rsid w:val="00AE6335"/>
    <w:rsid w:val="00AE635D"/>
    <w:rsid w:val="00AE6B53"/>
    <w:rsid w:val="00AF2416"/>
    <w:rsid w:val="00AF41B2"/>
    <w:rsid w:val="00AF4BA6"/>
    <w:rsid w:val="00AF4F52"/>
    <w:rsid w:val="00AF4FC5"/>
    <w:rsid w:val="00AF6C74"/>
    <w:rsid w:val="00AF76F9"/>
    <w:rsid w:val="00AF7B8D"/>
    <w:rsid w:val="00AF7D26"/>
    <w:rsid w:val="00B016A9"/>
    <w:rsid w:val="00B0179C"/>
    <w:rsid w:val="00B01DC4"/>
    <w:rsid w:val="00B01ED9"/>
    <w:rsid w:val="00B03811"/>
    <w:rsid w:val="00B0469C"/>
    <w:rsid w:val="00B04EDF"/>
    <w:rsid w:val="00B0588C"/>
    <w:rsid w:val="00B062B6"/>
    <w:rsid w:val="00B0651C"/>
    <w:rsid w:val="00B06965"/>
    <w:rsid w:val="00B076EC"/>
    <w:rsid w:val="00B11464"/>
    <w:rsid w:val="00B11B37"/>
    <w:rsid w:val="00B12665"/>
    <w:rsid w:val="00B12815"/>
    <w:rsid w:val="00B12AEA"/>
    <w:rsid w:val="00B14D14"/>
    <w:rsid w:val="00B152F1"/>
    <w:rsid w:val="00B15FD5"/>
    <w:rsid w:val="00B2051D"/>
    <w:rsid w:val="00B206A8"/>
    <w:rsid w:val="00B208FE"/>
    <w:rsid w:val="00B20A54"/>
    <w:rsid w:val="00B21AF0"/>
    <w:rsid w:val="00B2222A"/>
    <w:rsid w:val="00B2326B"/>
    <w:rsid w:val="00B235FB"/>
    <w:rsid w:val="00B23FDF"/>
    <w:rsid w:val="00B25C56"/>
    <w:rsid w:val="00B26A2F"/>
    <w:rsid w:val="00B27511"/>
    <w:rsid w:val="00B27B71"/>
    <w:rsid w:val="00B30647"/>
    <w:rsid w:val="00B31E10"/>
    <w:rsid w:val="00B31FA4"/>
    <w:rsid w:val="00B3265E"/>
    <w:rsid w:val="00B33B89"/>
    <w:rsid w:val="00B35640"/>
    <w:rsid w:val="00B356D7"/>
    <w:rsid w:val="00B35B8B"/>
    <w:rsid w:val="00B37189"/>
    <w:rsid w:val="00B37B46"/>
    <w:rsid w:val="00B402E2"/>
    <w:rsid w:val="00B40589"/>
    <w:rsid w:val="00B40FD0"/>
    <w:rsid w:val="00B41B94"/>
    <w:rsid w:val="00B41EAC"/>
    <w:rsid w:val="00B42961"/>
    <w:rsid w:val="00B42BD5"/>
    <w:rsid w:val="00B43145"/>
    <w:rsid w:val="00B43D0A"/>
    <w:rsid w:val="00B44AAF"/>
    <w:rsid w:val="00B4569F"/>
    <w:rsid w:val="00B465F8"/>
    <w:rsid w:val="00B50781"/>
    <w:rsid w:val="00B50898"/>
    <w:rsid w:val="00B5092A"/>
    <w:rsid w:val="00B513A7"/>
    <w:rsid w:val="00B52621"/>
    <w:rsid w:val="00B52D6E"/>
    <w:rsid w:val="00B53E31"/>
    <w:rsid w:val="00B54671"/>
    <w:rsid w:val="00B54FFD"/>
    <w:rsid w:val="00B55B63"/>
    <w:rsid w:val="00B61190"/>
    <w:rsid w:val="00B621C2"/>
    <w:rsid w:val="00B62267"/>
    <w:rsid w:val="00B622A9"/>
    <w:rsid w:val="00B626EC"/>
    <w:rsid w:val="00B62784"/>
    <w:rsid w:val="00B62E6A"/>
    <w:rsid w:val="00B63379"/>
    <w:rsid w:val="00B636DC"/>
    <w:rsid w:val="00B64A3F"/>
    <w:rsid w:val="00B64C87"/>
    <w:rsid w:val="00B66235"/>
    <w:rsid w:val="00B664F3"/>
    <w:rsid w:val="00B66BF7"/>
    <w:rsid w:val="00B66C37"/>
    <w:rsid w:val="00B672FD"/>
    <w:rsid w:val="00B71AD3"/>
    <w:rsid w:val="00B72C70"/>
    <w:rsid w:val="00B74269"/>
    <w:rsid w:val="00B750D3"/>
    <w:rsid w:val="00B75315"/>
    <w:rsid w:val="00B759A7"/>
    <w:rsid w:val="00B759F2"/>
    <w:rsid w:val="00B76A71"/>
    <w:rsid w:val="00B80916"/>
    <w:rsid w:val="00B809A4"/>
    <w:rsid w:val="00B81030"/>
    <w:rsid w:val="00B8106B"/>
    <w:rsid w:val="00B814A0"/>
    <w:rsid w:val="00B816C4"/>
    <w:rsid w:val="00B82493"/>
    <w:rsid w:val="00B83168"/>
    <w:rsid w:val="00B84846"/>
    <w:rsid w:val="00B85BFE"/>
    <w:rsid w:val="00B863A9"/>
    <w:rsid w:val="00B87257"/>
    <w:rsid w:val="00B91913"/>
    <w:rsid w:val="00B92488"/>
    <w:rsid w:val="00B932EA"/>
    <w:rsid w:val="00B93B1A"/>
    <w:rsid w:val="00B942EC"/>
    <w:rsid w:val="00B95152"/>
    <w:rsid w:val="00B95ADF"/>
    <w:rsid w:val="00B965E6"/>
    <w:rsid w:val="00B973DB"/>
    <w:rsid w:val="00B97D1B"/>
    <w:rsid w:val="00BA07D8"/>
    <w:rsid w:val="00BA108F"/>
    <w:rsid w:val="00BA13C5"/>
    <w:rsid w:val="00BA15E7"/>
    <w:rsid w:val="00BA1859"/>
    <w:rsid w:val="00BA1DC5"/>
    <w:rsid w:val="00BA244B"/>
    <w:rsid w:val="00BA41CB"/>
    <w:rsid w:val="00BA4DA8"/>
    <w:rsid w:val="00BA5BEF"/>
    <w:rsid w:val="00BA600D"/>
    <w:rsid w:val="00BB06E7"/>
    <w:rsid w:val="00BB1DED"/>
    <w:rsid w:val="00BB2325"/>
    <w:rsid w:val="00BB2754"/>
    <w:rsid w:val="00BB2955"/>
    <w:rsid w:val="00BB443B"/>
    <w:rsid w:val="00BB4A5A"/>
    <w:rsid w:val="00BB631D"/>
    <w:rsid w:val="00BB6C79"/>
    <w:rsid w:val="00BB7E03"/>
    <w:rsid w:val="00BC0446"/>
    <w:rsid w:val="00BC08D6"/>
    <w:rsid w:val="00BC1C1E"/>
    <w:rsid w:val="00BC32F3"/>
    <w:rsid w:val="00BC4BC1"/>
    <w:rsid w:val="00BC4CBC"/>
    <w:rsid w:val="00BC557F"/>
    <w:rsid w:val="00BC5631"/>
    <w:rsid w:val="00BC6481"/>
    <w:rsid w:val="00BC78DF"/>
    <w:rsid w:val="00BC7A88"/>
    <w:rsid w:val="00BD468B"/>
    <w:rsid w:val="00BD49E0"/>
    <w:rsid w:val="00BD56EF"/>
    <w:rsid w:val="00BD6704"/>
    <w:rsid w:val="00BD7E0B"/>
    <w:rsid w:val="00BE1824"/>
    <w:rsid w:val="00BE191C"/>
    <w:rsid w:val="00BE1F6E"/>
    <w:rsid w:val="00BE3D27"/>
    <w:rsid w:val="00BE40C1"/>
    <w:rsid w:val="00BE453B"/>
    <w:rsid w:val="00BE4EF5"/>
    <w:rsid w:val="00BE5F93"/>
    <w:rsid w:val="00BE7D06"/>
    <w:rsid w:val="00BF0CA4"/>
    <w:rsid w:val="00BF1254"/>
    <w:rsid w:val="00BF18EA"/>
    <w:rsid w:val="00BF1E7F"/>
    <w:rsid w:val="00BF400A"/>
    <w:rsid w:val="00BF4AAA"/>
    <w:rsid w:val="00BF4B5B"/>
    <w:rsid w:val="00BF5C57"/>
    <w:rsid w:val="00BF63DE"/>
    <w:rsid w:val="00BF6903"/>
    <w:rsid w:val="00BF6B75"/>
    <w:rsid w:val="00BF768E"/>
    <w:rsid w:val="00BF7CAF"/>
    <w:rsid w:val="00BF7CEC"/>
    <w:rsid w:val="00C00E85"/>
    <w:rsid w:val="00C0149F"/>
    <w:rsid w:val="00C01892"/>
    <w:rsid w:val="00C01F88"/>
    <w:rsid w:val="00C02592"/>
    <w:rsid w:val="00C0297D"/>
    <w:rsid w:val="00C02AAF"/>
    <w:rsid w:val="00C02E9B"/>
    <w:rsid w:val="00C036E8"/>
    <w:rsid w:val="00C04635"/>
    <w:rsid w:val="00C04ED5"/>
    <w:rsid w:val="00C05AF5"/>
    <w:rsid w:val="00C062B6"/>
    <w:rsid w:val="00C07C95"/>
    <w:rsid w:val="00C1011F"/>
    <w:rsid w:val="00C10201"/>
    <w:rsid w:val="00C11150"/>
    <w:rsid w:val="00C11E52"/>
    <w:rsid w:val="00C11F17"/>
    <w:rsid w:val="00C12C12"/>
    <w:rsid w:val="00C1405E"/>
    <w:rsid w:val="00C1432E"/>
    <w:rsid w:val="00C14790"/>
    <w:rsid w:val="00C16140"/>
    <w:rsid w:val="00C16BC5"/>
    <w:rsid w:val="00C17190"/>
    <w:rsid w:val="00C17604"/>
    <w:rsid w:val="00C176DD"/>
    <w:rsid w:val="00C177D6"/>
    <w:rsid w:val="00C20A0D"/>
    <w:rsid w:val="00C21AEE"/>
    <w:rsid w:val="00C22302"/>
    <w:rsid w:val="00C22B57"/>
    <w:rsid w:val="00C22C40"/>
    <w:rsid w:val="00C22CDC"/>
    <w:rsid w:val="00C2470E"/>
    <w:rsid w:val="00C24712"/>
    <w:rsid w:val="00C24ADF"/>
    <w:rsid w:val="00C24CB3"/>
    <w:rsid w:val="00C2529F"/>
    <w:rsid w:val="00C25B10"/>
    <w:rsid w:val="00C25D09"/>
    <w:rsid w:val="00C2630B"/>
    <w:rsid w:val="00C26AFA"/>
    <w:rsid w:val="00C3108F"/>
    <w:rsid w:val="00C319F6"/>
    <w:rsid w:val="00C356BE"/>
    <w:rsid w:val="00C36C6A"/>
    <w:rsid w:val="00C40ED4"/>
    <w:rsid w:val="00C4140A"/>
    <w:rsid w:val="00C41CE9"/>
    <w:rsid w:val="00C429B2"/>
    <w:rsid w:val="00C43B71"/>
    <w:rsid w:val="00C43E01"/>
    <w:rsid w:val="00C44FD3"/>
    <w:rsid w:val="00C4536D"/>
    <w:rsid w:val="00C457BA"/>
    <w:rsid w:val="00C458F8"/>
    <w:rsid w:val="00C460C6"/>
    <w:rsid w:val="00C462C5"/>
    <w:rsid w:val="00C468D3"/>
    <w:rsid w:val="00C477AA"/>
    <w:rsid w:val="00C47D82"/>
    <w:rsid w:val="00C505B7"/>
    <w:rsid w:val="00C52635"/>
    <w:rsid w:val="00C5335C"/>
    <w:rsid w:val="00C53688"/>
    <w:rsid w:val="00C54119"/>
    <w:rsid w:val="00C5436F"/>
    <w:rsid w:val="00C54833"/>
    <w:rsid w:val="00C54E2D"/>
    <w:rsid w:val="00C55083"/>
    <w:rsid w:val="00C55A2E"/>
    <w:rsid w:val="00C55B5A"/>
    <w:rsid w:val="00C5604A"/>
    <w:rsid w:val="00C60B23"/>
    <w:rsid w:val="00C61648"/>
    <w:rsid w:val="00C61692"/>
    <w:rsid w:val="00C617AC"/>
    <w:rsid w:val="00C62013"/>
    <w:rsid w:val="00C637DE"/>
    <w:rsid w:val="00C63843"/>
    <w:rsid w:val="00C63DEA"/>
    <w:rsid w:val="00C65840"/>
    <w:rsid w:val="00C65969"/>
    <w:rsid w:val="00C65CA2"/>
    <w:rsid w:val="00C6617E"/>
    <w:rsid w:val="00C662D9"/>
    <w:rsid w:val="00C66E5B"/>
    <w:rsid w:val="00C70102"/>
    <w:rsid w:val="00C71582"/>
    <w:rsid w:val="00C7203F"/>
    <w:rsid w:val="00C721E3"/>
    <w:rsid w:val="00C72334"/>
    <w:rsid w:val="00C72C15"/>
    <w:rsid w:val="00C73187"/>
    <w:rsid w:val="00C74090"/>
    <w:rsid w:val="00C74702"/>
    <w:rsid w:val="00C7536E"/>
    <w:rsid w:val="00C776EA"/>
    <w:rsid w:val="00C8085D"/>
    <w:rsid w:val="00C809CF"/>
    <w:rsid w:val="00C81C35"/>
    <w:rsid w:val="00C82AA2"/>
    <w:rsid w:val="00C843F2"/>
    <w:rsid w:val="00C84A1C"/>
    <w:rsid w:val="00C84CE0"/>
    <w:rsid w:val="00C866B5"/>
    <w:rsid w:val="00C86F3F"/>
    <w:rsid w:val="00C874F7"/>
    <w:rsid w:val="00C87552"/>
    <w:rsid w:val="00C87892"/>
    <w:rsid w:val="00C87D84"/>
    <w:rsid w:val="00C90001"/>
    <w:rsid w:val="00C9025B"/>
    <w:rsid w:val="00C90A0B"/>
    <w:rsid w:val="00C91C4A"/>
    <w:rsid w:val="00C92200"/>
    <w:rsid w:val="00C9282F"/>
    <w:rsid w:val="00C94637"/>
    <w:rsid w:val="00C94DD7"/>
    <w:rsid w:val="00C957BA"/>
    <w:rsid w:val="00C95937"/>
    <w:rsid w:val="00C9640D"/>
    <w:rsid w:val="00C96545"/>
    <w:rsid w:val="00C977D5"/>
    <w:rsid w:val="00C97E75"/>
    <w:rsid w:val="00CA082D"/>
    <w:rsid w:val="00CA124A"/>
    <w:rsid w:val="00CA41B3"/>
    <w:rsid w:val="00CA4D54"/>
    <w:rsid w:val="00CA4F63"/>
    <w:rsid w:val="00CA6C61"/>
    <w:rsid w:val="00CA7940"/>
    <w:rsid w:val="00CB01B6"/>
    <w:rsid w:val="00CB16BC"/>
    <w:rsid w:val="00CB172B"/>
    <w:rsid w:val="00CB27FE"/>
    <w:rsid w:val="00CB35D8"/>
    <w:rsid w:val="00CB38C6"/>
    <w:rsid w:val="00CB3C9E"/>
    <w:rsid w:val="00CB3E7A"/>
    <w:rsid w:val="00CB40DE"/>
    <w:rsid w:val="00CB5970"/>
    <w:rsid w:val="00CB5A3F"/>
    <w:rsid w:val="00CB6042"/>
    <w:rsid w:val="00CB6569"/>
    <w:rsid w:val="00CB689B"/>
    <w:rsid w:val="00CC016C"/>
    <w:rsid w:val="00CC0359"/>
    <w:rsid w:val="00CC0D19"/>
    <w:rsid w:val="00CC0F07"/>
    <w:rsid w:val="00CC1565"/>
    <w:rsid w:val="00CC25CD"/>
    <w:rsid w:val="00CC2F90"/>
    <w:rsid w:val="00CC3344"/>
    <w:rsid w:val="00CC3B27"/>
    <w:rsid w:val="00CC42EA"/>
    <w:rsid w:val="00CC6502"/>
    <w:rsid w:val="00CC6696"/>
    <w:rsid w:val="00CC6AF5"/>
    <w:rsid w:val="00CD01AE"/>
    <w:rsid w:val="00CD15AF"/>
    <w:rsid w:val="00CD212D"/>
    <w:rsid w:val="00CD264E"/>
    <w:rsid w:val="00CD38FC"/>
    <w:rsid w:val="00CD394E"/>
    <w:rsid w:val="00CD3D69"/>
    <w:rsid w:val="00CD4573"/>
    <w:rsid w:val="00CD55E9"/>
    <w:rsid w:val="00CD56EC"/>
    <w:rsid w:val="00CD57ED"/>
    <w:rsid w:val="00CD58CD"/>
    <w:rsid w:val="00CD6E07"/>
    <w:rsid w:val="00CD7F35"/>
    <w:rsid w:val="00CE0EED"/>
    <w:rsid w:val="00CE15A6"/>
    <w:rsid w:val="00CE21B5"/>
    <w:rsid w:val="00CE3D22"/>
    <w:rsid w:val="00CE4734"/>
    <w:rsid w:val="00CE4971"/>
    <w:rsid w:val="00CE5063"/>
    <w:rsid w:val="00CE5499"/>
    <w:rsid w:val="00CE5C31"/>
    <w:rsid w:val="00CE5DC0"/>
    <w:rsid w:val="00CE5DE4"/>
    <w:rsid w:val="00CE5F1E"/>
    <w:rsid w:val="00CE60B9"/>
    <w:rsid w:val="00CE6888"/>
    <w:rsid w:val="00CE6D3A"/>
    <w:rsid w:val="00CE6FA7"/>
    <w:rsid w:val="00CE75F3"/>
    <w:rsid w:val="00CE7E48"/>
    <w:rsid w:val="00CF01A3"/>
    <w:rsid w:val="00CF070F"/>
    <w:rsid w:val="00CF0B39"/>
    <w:rsid w:val="00CF1B6E"/>
    <w:rsid w:val="00CF1D76"/>
    <w:rsid w:val="00CF2EF6"/>
    <w:rsid w:val="00CF61C3"/>
    <w:rsid w:val="00CF6DDC"/>
    <w:rsid w:val="00CF77CD"/>
    <w:rsid w:val="00CF7ACC"/>
    <w:rsid w:val="00D00F2C"/>
    <w:rsid w:val="00D0139D"/>
    <w:rsid w:val="00D03283"/>
    <w:rsid w:val="00D035C2"/>
    <w:rsid w:val="00D03E93"/>
    <w:rsid w:val="00D047F5"/>
    <w:rsid w:val="00D05166"/>
    <w:rsid w:val="00D0537B"/>
    <w:rsid w:val="00D05CCA"/>
    <w:rsid w:val="00D0658B"/>
    <w:rsid w:val="00D06E82"/>
    <w:rsid w:val="00D07168"/>
    <w:rsid w:val="00D07938"/>
    <w:rsid w:val="00D07EC0"/>
    <w:rsid w:val="00D10099"/>
    <w:rsid w:val="00D1042D"/>
    <w:rsid w:val="00D1078B"/>
    <w:rsid w:val="00D10A35"/>
    <w:rsid w:val="00D10B39"/>
    <w:rsid w:val="00D10F28"/>
    <w:rsid w:val="00D11979"/>
    <w:rsid w:val="00D1272A"/>
    <w:rsid w:val="00D12774"/>
    <w:rsid w:val="00D12951"/>
    <w:rsid w:val="00D13351"/>
    <w:rsid w:val="00D13441"/>
    <w:rsid w:val="00D13AE0"/>
    <w:rsid w:val="00D14C47"/>
    <w:rsid w:val="00D15067"/>
    <w:rsid w:val="00D168DE"/>
    <w:rsid w:val="00D16BEE"/>
    <w:rsid w:val="00D20E35"/>
    <w:rsid w:val="00D212C4"/>
    <w:rsid w:val="00D22A2A"/>
    <w:rsid w:val="00D23ACF"/>
    <w:rsid w:val="00D23C52"/>
    <w:rsid w:val="00D249CE"/>
    <w:rsid w:val="00D24A1D"/>
    <w:rsid w:val="00D25725"/>
    <w:rsid w:val="00D25F62"/>
    <w:rsid w:val="00D26EB2"/>
    <w:rsid w:val="00D2701E"/>
    <w:rsid w:val="00D276F4"/>
    <w:rsid w:val="00D27B2C"/>
    <w:rsid w:val="00D30060"/>
    <w:rsid w:val="00D301F5"/>
    <w:rsid w:val="00D30FD3"/>
    <w:rsid w:val="00D3101A"/>
    <w:rsid w:val="00D31AD2"/>
    <w:rsid w:val="00D3284B"/>
    <w:rsid w:val="00D331CF"/>
    <w:rsid w:val="00D33E46"/>
    <w:rsid w:val="00D33F01"/>
    <w:rsid w:val="00D34A86"/>
    <w:rsid w:val="00D34B62"/>
    <w:rsid w:val="00D3569E"/>
    <w:rsid w:val="00D3610C"/>
    <w:rsid w:val="00D37C96"/>
    <w:rsid w:val="00D40618"/>
    <w:rsid w:val="00D406F7"/>
    <w:rsid w:val="00D40C69"/>
    <w:rsid w:val="00D40E61"/>
    <w:rsid w:val="00D414C7"/>
    <w:rsid w:val="00D414D1"/>
    <w:rsid w:val="00D43EFA"/>
    <w:rsid w:val="00D44ACB"/>
    <w:rsid w:val="00D44ED5"/>
    <w:rsid w:val="00D45C86"/>
    <w:rsid w:val="00D510F0"/>
    <w:rsid w:val="00D5255A"/>
    <w:rsid w:val="00D525D5"/>
    <w:rsid w:val="00D52623"/>
    <w:rsid w:val="00D54297"/>
    <w:rsid w:val="00D54C8E"/>
    <w:rsid w:val="00D5532B"/>
    <w:rsid w:val="00D57040"/>
    <w:rsid w:val="00D60551"/>
    <w:rsid w:val="00D61757"/>
    <w:rsid w:val="00D62838"/>
    <w:rsid w:val="00D63D48"/>
    <w:rsid w:val="00D64767"/>
    <w:rsid w:val="00D64BE7"/>
    <w:rsid w:val="00D65302"/>
    <w:rsid w:val="00D65C15"/>
    <w:rsid w:val="00D65C3E"/>
    <w:rsid w:val="00D6762A"/>
    <w:rsid w:val="00D705CC"/>
    <w:rsid w:val="00D706B9"/>
    <w:rsid w:val="00D70EB3"/>
    <w:rsid w:val="00D71716"/>
    <w:rsid w:val="00D71DAA"/>
    <w:rsid w:val="00D72939"/>
    <w:rsid w:val="00D729A0"/>
    <w:rsid w:val="00D7345C"/>
    <w:rsid w:val="00D73BE9"/>
    <w:rsid w:val="00D73DE1"/>
    <w:rsid w:val="00D74497"/>
    <w:rsid w:val="00D75222"/>
    <w:rsid w:val="00D75FF9"/>
    <w:rsid w:val="00D80AA2"/>
    <w:rsid w:val="00D80FB3"/>
    <w:rsid w:val="00D8109A"/>
    <w:rsid w:val="00D821E2"/>
    <w:rsid w:val="00D8229A"/>
    <w:rsid w:val="00D82AA1"/>
    <w:rsid w:val="00D8491C"/>
    <w:rsid w:val="00D858E9"/>
    <w:rsid w:val="00D86C36"/>
    <w:rsid w:val="00D86F43"/>
    <w:rsid w:val="00D87CBF"/>
    <w:rsid w:val="00D92294"/>
    <w:rsid w:val="00D9529B"/>
    <w:rsid w:val="00D9556D"/>
    <w:rsid w:val="00D955C9"/>
    <w:rsid w:val="00D96032"/>
    <w:rsid w:val="00D965AF"/>
    <w:rsid w:val="00D96C13"/>
    <w:rsid w:val="00D96D40"/>
    <w:rsid w:val="00D97CB8"/>
    <w:rsid w:val="00DA1225"/>
    <w:rsid w:val="00DA13BF"/>
    <w:rsid w:val="00DA149D"/>
    <w:rsid w:val="00DA24B0"/>
    <w:rsid w:val="00DA2BFE"/>
    <w:rsid w:val="00DA2DCF"/>
    <w:rsid w:val="00DA36B2"/>
    <w:rsid w:val="00DA3A20"/>
    <w:rsid w:val="00DA4373"/>
    <w:rsid w:val="00DA4419"/>
    <w:rsid w:val="00DA4E46"/>
    <w:rsid w:val="00DA5254"/>
    <w:rsid w:val="00DA5255"/>
    <w:rsid w:val="00DA60A9"/>
    <w:rsid w:val="00DA6118"/>
    <w:rsid w:val="00DA75D1"/>
    <w:rsid w:val="00DA79A3"/>
    <w:rsid w:val="00DA7F3F"/>
    <w:rsid w:val="00DB0E3B"/>
    <w:rsid w:val="00DB29FB"/>
    <w:rsid w:val="00DB2EC9"/>
    <w:rsid w:val="00DB4431"/>
    <w:rsid w:val="00DB4A4A"/>
    <w:rsid w:val="00DB558D"/>
    <w:rsid w:val="00DB6FDB"/>
    <w:rsid w:val="00DB7604"/>
    <w:rsid w:val="00DB7B4E"/>
    <w:rsid w:val="00DB7F55"/>
    <w:rsid w:val="00DC0C78"/>
    <w:rsid w:val="00DC0F02"/>
    <w:rsid w:val="00DC10B1"/>
    <w:rsid w:val="00DC29AD"/>
    <w:rsid w:val="00DC2B60"/>
    <w:rsid w:val="00DC39D3"/>
    <w:rsid w:val="00DC5A54"/>
    <w:rsid w:val="00DC5AE6"/>
    <w:rsid w:val="00DC68C2"/>
    <w:rsid w:val="00DC6B1E"/>
    <w:rsid w:val="00DC7244"/>
    <w:rsid w:val="00DC7A91"/>
    <w:rsid w:val="00DC7E6D"/>
    <w:rsid w:val="00DC7EE1"/>
    <w:rsid w:val="00DD04A5"/>
    <w:rsid w:val="00DD1025"/>
    <w:rsid w:val="00DD106D"/>
    <w:rsid w:val="00DD2A1B"/>
    <w:rsid w:val="00DD2B8D"/>
    <w:rsid w:val="00DD344B"/>
    <w:rsid w:val="00DD5A72"/>
    <w:rsid w:val="00DD6165"/>
    <w:rsid w:val="00DD6749"/>
    <w:rsid w:val="00DD6FFB"/>
    <w:rsid w:val="00DD75F6"/>
    <w:rsid w:val="00DE0251"/>
    <w:rsid w:val="00DE1648"/>
    <w:rsid w:val="00DE22AA"/>
    <w:rsid w:val="00DE2ABC"/>
    <w:rsid w:val="00DE2CBD"/>
    <w:rsid w:val="00DE355B"/>
    <w:rsid w:val="00DE3EF1"/>
    <w:rsid w:val="00DE40DB"/>
    <w:rsid w:val="00DE4D9E"/>
    <w:rsid w:val="00DE5B4B"/>
    <w:rsid w:val="00DE6716"/>
    <w:rsid w:val="00DE7656"/>
    <w:rsid w:val="00DF0ADE"/>
    <w:rsid w:val="00DF35E8"/>
    <w:rsid w:val="00DF4A0A"/>
    <w:rsid w:val="00DF5B6C"/>
    <w:rsid w:val="00DF69D8"/>
    <w:rsid w:val="00DF6ABB"/>
    <w:rsid w:val="00DF6F9E"/>
    <w:rsid w:val="00DF74CD"/>
    <w:rsid w:val="00E0123B"/>
    <w:rsid w:val="00E01520"/>
    <w:rsid w:val="00E02688"/>
    <w:rsid w:val="00E02BE1"/>
    <w:rsid w:val="00E03762"/>
    <w:rsid w:val="00E04136"/>
    <w:rsid w:val="00E05512"/>
    <w:rsid w:val="00E0580A"/>
    <w:rsid w:val="00E05A5E"/>
    <w:rsid w:val="00E06372"/>
    <w:rsid w:val="00E07751"/>
    <w:rsid w:val="00E10302"/>
    <w:rsid w:val="00E105CE"/>
    <w:rsid w:val="00E10976"/>
    <w:rsid w:val="00E112D7"/>
    <w:rsid w:val="00E121C5"/>
    <w:rsid w:val="00E14C30"/>
    <w:rsid w:val="00E14FC8"/>
    <w:rsid w:val="00E15259"/>
    <w:rsid w:val="00E15B28"/>
    <w:rsid w:val="00E16434"/>
    <w:rsid w:val="00E204FE"/>
    <w:rsid w:val="00E20A19"/>
    <w:rsid w:val="00E21165"/>
    <w:rsid w:val="00E2341E"/>
    <w:rsid w:val="00E23761"/>
    <w:rsid w:val="00E24B08"/>
    <w:rsid w:val="00E255FE"/>
    <w:rsid w:val="00E259B4"/>
    <w:rsid w:val="00E25BA6"/>
    <w:rsid w:val="00E27CD5"/>
    <w:rsid w:val="00E30169"/>
    <w:rsid w:val="00E303CD"/>
    <w:rsid w:val="00E30DB6"/>
    <w:rsid w:val="00E31FE8"/>
    <w:rsid w:val="00E324B7"/>
    <w:rsid w:val="00E32DC3"/>
    <w:rsid w:val="00E32ED1"/>
    <w:rsid w:val="00E32FF5"/>
    <w:rsid w:val="00E345F8"/>
    <w:rsid w:val="00E3519B"/>
    <w:rsid w:val="00E35786"/>
    <w:rsid w:val="00E35845"/>
    <w:rsid w:val="00E36F1F"/>
    <w:rsid w:val="00E375FD"/>
    <w:rsid w:val="00E37796"/>
    <w:rsid w:val="00E4048D"/>
    <w:rsid w:val="00E40710"/>
    <w:rsid w:val="00E410F1"/>
    <w:rsid w:val="00E414FF"/>
    <w:rsid w:val="00E41602"/>
    <w:rsid w:val="00E41B8C"/>
    <w:rsid w:val="00E41FB7"/>
    <w:rsid w:val="00E4250B"/>
    <w:rsid w:val="00E432F4"/>
    <w:rsid w:val="00E43560"/>
    <w:rsid w:val="00E43BFD"/>
    <w:rsid w:val="00E45667"/>
    <w:rsid w:val="00E46A1A"/>
    <w:rsid w:val="00E4723C"/>
    <w:rsid w:val="00E5057D"/>
    <w:rsid w:val="00E51C06"/>
    <w:rsid w:val="00E51C91"/>
    <w:rsid w:val="00E53790"/>
    <w:rsid w:val="00E53E02"/>
    <w:rsid w:val="00E54768"/>
    <w:rsid w:val="00E54BF1"/>
    <w:rsid w:val="00E54E49"/>
    <w:rsid w:val="00E54F02"/>
    <w:rsid w:val="00E56747"/>
    <w:rsid w:val="00E568CB"/>
    <w:rsid w:val="00E5695E"/>
    <w:rsid w:val="00E57560"/>
    <w:rsid w:val="00E575A1"/>
    <w:rsid w:val="00E604C1"/>
    <w:rsid w:val="00E615C9"/>
    <w:rsid w:val="00E62329"/>
    <w:rsid w:val="00E62B8A"/>
    <w:rsid w:val="00E634AE"/>
    <w:rsid w:val="00E63538"/>
    <w:rsid w:val="00E637E4"/>
    <w:rsid w:val="00E64364"/>
    <w:rsid w:val="00E65134"/>
    <w:rsid w:val="00E65DFE"/>
    <w:rsid w:val="00E66D68"/>
    <w:rsid w:val="00E679C3"/>
    <w:rsid w:val="00E7004E"/>
    <w:rsid w:val="00E71A14"/>
    <w:rsid w:val="00E7231D"/>
    <w:rsid w:val="00E7431B"/>
    <w:rsid w:val="00E7505A"/>
    <w:rsid w:val="00E75D2D"/>
    <w:rsid w:val="00E7674F"/>
    <w:rsid w:val="00E76DD5"/>
    <w:rsid w:val="00E76DFC"/>
    <w:rsid w:val="00E77989"/>
    <w:rsid w:val="00E80C2F"/>
    <w:rsid w:val="00E80F51"/>
    <w:rsid w:val="00E820C2"/>
    <w:rsid w:val="00E83C19"/>
    <w:rsid w:val="00E83ED2"/>
    <w:rsid w:val="00E841E7"/>
    <w:rsid w:val="00E87606"/>
    <w:rsid w:val="00E87C96"/>
    <w:rsid w:val="00E907FA"/>
    <w:rsid w:val="00E93846"/>
    <w:rsid w:val="00E9393E"/>
    <w:rsid w:val="00E93F66"/>
    <w:rsid w:val="00E955E3"/>
    <w:rsid w:val="00E961A0"/>
    <w:rsid w:val="00E964A9"/>
    <w:rsid w:val="00E96F38"/>
    <w:rsid w:val="00E96F7E"/>
    <w:rsid w:val="00E97A97"/>
    <w:rsid w:val="00EA077B"/>
    <w:rsid w:val="00EA2297"/>
    <w:rsid w:val="00EA45FD"/>
    <w:rsid w:val="00EA6448"/>
    <w:rsid w:val="00EA683B"/>
    <w:rsid w:val="00EA6DF0"/>
    <w:rsid w:val="00EB03D9"/>
    <w:rsid w:val="00EB058D"/>
    <w:rsid w:val="00EB07C7"/>
    <w:rsid w:val="00EB1BB2"/>
    <w:rsid w:val="00EB1DA1"/>
    <w:rsid w:val="00EB1FF6"/>
    <w:rsid w:val="00EB399A"/>
    <w:rsid w:val="00EB415F"/>
    <w:rsid w:val="00EB5039"/>
    <w:rsid w:val="00EB540F"/>
    <w:rsid w:val="00EB5C5B"/>
    <w:rsid w:val="00EB5F2D"/>
    <w:rsid w:val="00EB6936"/>
    <w:rsid w:val="00EB6C83"/>
    <w:rsid w:val="00EB6CF1"/>
    <w:rsid w:val="00EC2A90"/>
    <w:rsid w:val="00EC4506"/>
    <w:rsid w:val="00EC45BD"/>
    <w:rsid w:val="00EC4804"/>
    <w:rsid w:val="00EC4F85"/>
    <w:rsid w:val="00EC5D3B"/>
    <w:rsid w:val="00EC77D2"/>
    <w:rsid w:val="00ED008A"/>
    <w:rsid w:val="00ED196E"/>
    <w:rsid w:val="00ED2868"/>
    <w:rsid w:val="00ED3051"/>
    <w:rsid w:val="00ED3796"/>
    <w:rsid w:val="00ED3C71"/>
    <w:rsid w:val="00ED3DBB"/>
    <w:rsid w:val="00ED3DDE"/>
    <w:rsid w:val="00ED400A"/>
    <w:rsid w:val="00ED5186"/>
    <w:rsid w:val="00ED5A70"/>
    <w:rsid w:val="00ED63F8"/>
    <w:rsid w:val="00EE1F1C"/>
    <w:rsid w:val="00EE2B82"/>
    <w:rsid w:val="00EE3283"/>
    <w:rsid w:val="00EE3998"/>
    <w:rsid w:val="00EE3F7C"/>
    <w:rsid w:val="00EE4867"/>
    <w:rsid w:val="00EE4EA3"/>
    <w:rsid w:val="00EE4EF3"/>
    <w:rsid w:val="00EE5CC9"/>
    <w:rsid w:val="00EE6A8E"/>
    <w:rsid w:val="00EE7CD8"/>
    <w:rsid w:val="00EF220B"/>
    <w:rsid w:val="00EF223C"/>
    <w:rsid w:val="00EF270A"/>
    <w:rsid w:val="00EF2E00"/>
    <w:rsid w:val="00EF4750"/>
    <w:rsid w:val="00EF5026"/>
    <w:rsid w:val="00EF5DAF"/>
    <w:rsid w:val="00F000B3"/>
    <w:rsid w:val="00F00A55"/>
    <w:rsid w:val="00F034C4"/>
    <w:rsid w:val="00F0454C"/>
    <w:rsid w:val="00F049A5"/>
    <w:rsid w:val="00F06936"/>
    <w:rsid w:val="00F074DA"/>
    <w:rsid w:val="00F074DD"/>
    <w:rsid w:val="00F07A8D"/>
    <w:rsid w:val="00F10349"/>
    <w:rsid w:val="00F1058B"/>
    <w:rsid w:val="00F11E2C"/>
    <w:rsid w:val="00F13169"/>
    <w:rsid w:val="00F13C76"/>
    <w:rsid w:val="00F145E3"/>
    <w:rsid w:val="00F14B23"/>
    <w:rsid w:val="00F15181"/>
    <w:rsid w:val="00F16434"/>
    <w:rsid w:val="00F16669"/>
    <w:rsid w:val="00F2059C"/>
    <w:rsid w:val="00F212F3"/>
    <w:rsid w:val="00F21C61"/>
    <w:rsid w:val="00F21D54"/>
    <w:rsid w:val="00F22328"/>
    <w:rsid w:val="00F22A5F"/>
    <w:rsid w:val="00F24E80"/>
    <w:rsid w:val="00F25794"/>
    <w:rsid w:val="00F26AF7"/>
    <w:rsid w:val="00F26FFE"/>
    <w:rsid w:val="00F2776A"/>
    <w:rsid w:val="00F27E81"/>
    <w:rsid w:val="00F30906"/>
    <w:rsid w:val="00F31202"/>
    <w:rsid w:val="00F31655"/>
    <w:rsid w:val="00F3176F"/>
    <w:rsid w:val="00F31910"/>
    <w:rsid w:val="00F32D27"/>
    <w:rsid w:val="00F34F90"/>
    <w:rsid w:val="00F35024"/>
    <w:rsid w:val="00F35463"/>
    <w:rsid w:val="00F366B7"/>
    <w:rsid w:val="00F368A7"/>
    <w:rsid w:val="00F36AF4"/>
    <w:rsid w:val="00F373F8"/>
    <w:rsid w:val="00F37D5C"/>
    <w:rsid w:val="00F40A0B"/>
    <w:rsid w:val="00F40D80"/>
    <w:rsid w:val="00F40F94"/>
    <w:rsid w:val="00F43124"/>
    <w:rsid w:val="00F436B7"/>
    <w:rsid w:val="00F43C7C"/>
    <w:rsid w:val="00F4441B"/>
    <w:rsid w:val="00F44737"/>
    <w:rsid w:val="00F45631"/>
    <w:rsid w:val="00F45804"/>
    <w:rsid w:val="00F46048"/>
    <w:rsid w:val="00F4740C"/>
    <w:rsid w:val="00F47BE6"/>
    <w:rsid w:val="00F51F35"/>
    <w:rsid w:val="00F52AB4"/>
    <w:rsid w:val="00F53436"/>
    <w:rsid w:val="00F540DA"/>
    <w:rsid w:val="00F54C96"/>
    <w:rsid w:val="00F54F0A"/>
    <w:rsid w:val="00F579F2"/>
    <w:rsid w:val="00F6012B"/>
    <w:rsid w:val="00F60BAA"/>
    <w:rsid w:val="00F60BC6"/>
    <w:rsid w:val="00F6143E"/>
    <w:rsid w:val="00F6177D"/>
    <w:rsid w:val="00F61A76"/>
    <w:rsid w:val="00F61B9B"/>
    <w:rsid w:val="00F620DD"/>
    <w:rsid w:val="00F62D08"/>
    <w:rsid w:val="00F6378D"/>
    <w:rsid w:val="00F641E4"/>
    <w:rsid w:val="00F66201"/>
    <w:rsid w:val="00F66537"/>
    <w:rsid w:val="00F66FC0"/>
    <w:rsid w:val="00F673C9"/>
    <w:rsid w:val="00F67A51"/>
    <w:rsid w:val="00F7173A"/>
    <w:rsid w:val="00F719F5"/>
    <w:rsid w:val="00F71A20"/>
    <w:rsid w:val="00F71D9D"/>
    <w:rsid w:val="00F733CD"/>
    <w:rsid w:val="00F736C2"/>
    <w:rsid w:val="00F73A9F"/>
    <w:rsid w:val="00F74287"/>
    <w:rsid w:val="00F749D6"/>
    <w:rsid w:val="00F752FC"/>
    <w:rsid w:val="00F75459"/>
    <w:rsid w:val="00F75C9A"/>
    <w:rsid w:val="00F76885"/>
    <w:rsid w:val="00F768EE"/>
    <w:rsid w:val="00F80510"/>
    <w:rsid w:val="00F8069D"/>
    <w:rsid w:val="00F80924"/>
    <w:rsid w:val="00F809BD"/>
    <w:rsid w:val="00F8113D"/>
    <w:rsid w:val="00F8114F"/>
    <w:rsid w:val="00F812EE"/>
    <w:rsid w:val="00F81FEB"/>
    <w:rsid w:val="00F820B9"/>
    <w:rsid w:val="00F82393"/>
    <w:rsid w:val="00F82D05"/>
    <w:rsid w:val="00F857E2"/>
    <w:rsid w:val="00F858DE"/>
    <w:rsid w:val="00F85E2D"/>
    <w:rsid w:val="00F85E95"/>
    <w:rsid w:val="00F86990"/>
    <w:rsid w:val="00F86E1C"/>
    <w:rsid w:val="00F86E8F"/>
    <w:rsid w:val="00F87C16"/>
    <w:rsid w:val="00F904A5"/>
    <w:rsid w:val="00F90AC6"/>
    <w:rsid w:val="00F90E5E"/>
    <w:rsid w:val="00F92586"/>
    <w:rsid w:val="00F92CCF"/>
    <w:rsid w:val="00F92D4F"/>
    <w:rsid w:val="00F9365A"/>
    <w:rsid w:val="00F93F7E"/>
    <w:rsid w:val="00F9446B"/>
    <w:rsid w:val="00F946BA"/>
    <w:rsid w:val="00F9513B"/>
    <w:rsid w:val="00F9564D"/>
    <w:rsid w:val="00F96C22"/>
    <w:rsid w:val="00F97989"/>
    <w:rsid w:val="00FA0BFB"/>
    <w:rsid w:val="00FA1F0A"/>
    <w:rsid w:val="00FA2356"/>
    <w:rsid w:val="00FA2B2A"/>
    <w:rsid w:val="00FA2D27"/>
    <w:rsid w:val="00FA2E32"/>
    <w:rsid w:val="00FA321C"/>
    <w:rsid w:val="00FA3B86"/>
    <w:rsid w:val="00FA4889"/>
    <w:rsid w:val="00FA51A9"/>
    <w:rsid w:val="00FA6460"/>
    <w:rsid w:val="00FA7133"/>
    <w:rsid w:val="00FA7B65"/>
    <w:rsid w:val="00FB034F"/>
    <w:rsid w:val="00FB0669"/>
    <w:rsid w:val="00FB0F6B"/>
    <w:rsid w:val="00FB16A6"/>
    <w:rsid w:val="00FB2EAF"/>
    <w:rsid w:val="00FB3A9F"/>
    <w:rsid w:val="00FB40E9"/>
    <w:rsid w:val="00FB4AB2"/>
    <w:rsid w:val="00FB554D"/>
    <w:rsid w:val="00FB5FF2"/>
    <w:rsid w:val="00FB604A"/>
    <w:rsid w:val="00FB6729"/>
    <w:rsid w:val="00FB6CD9"/>
    <w:rsid w:val="00FB6CEB"/>
    <w:rsid w:val="00FB7E93"/>
    <w:rsid w:val="00FB7F50"/>
    <w:rsid w:val="00FC0962"/>
    <w:rsid w:val="00FC1073"/>
    <w:rsid w:val="00FC295D"/>
    <w:rsid w:val="00FC3568"/>
    <w:rsid w:val="00FC422A"/>
    <w:rsid w:val="00FC58B4"/>
    <w:rsid w:val="00FC64A6"/>
    <w:rsid w:val="00FC6DD4"/>
    <w:rsid w:val="00FD03EC"/>
    <w:rsid w:val="00FD0679"/>
    <w:rsid w:val="00FD0E6B"/>
    <w:rsid w:val="00FD0F67"/>
    <w:rsid w:val="00FD1036"/>
    <w:rsid w:val="00FD1366"/>
    <w:rsid w:val="00FD20E0"/>
    <w:rsid w:val="00FD2ECD"/>
    <w:rsid w:val="00FD3945"/>
    <w:rsid w:val="00FD3EBB"/>
    <w:rsid w:val="00FD423F"/>
    <w:rsid w:val="00FD4D86"/>
    <w:rsid w:val="00FD6AA3"/>
    <w:rsid w:val="00FD6E90"/>
    <w:rsid w:val="00FE0B92"/>
    <w:rsid w:val="00FE1798"/>
    <w:rsid w:val="00FE1810"/>
    <w:rsid w:val="00FE188D"/>
    <w:rsid w:val="00FE264B"/>
    <w:rsid w:val="00FE2EBA"/>
    <w:rsid w:val="00FE3350"/>
    <w:rsid w:val="00FE4E69"/>
    <w:rsid w:val="00FE63A2"/>
    <w:rsid w:val="00FE69D6"/>
    <w:rsid w:val="00FE6AB6"/>
    <w:rsid w:val="00FE7030"/>
    <w:rsid w:val="00FE7037"/>
    <w:rsid w:val="00FE7996"/>
    <w:rsid w:val="00FE7EC3"/>
    <w:rsid w:val="00FF00B0"/>
    <w:rsid w:val="00FF01FE"/>
    <w:rsid w:val="00FF1004"/>
    <w:rsid w:val="00FF11FD"/>
    <w:rsid w:val="00FF26FE"/>
    <w:rsid w:val="00FF4313"/>
    <w:rsid w:val="00FF4412"/>
    <w:rsid w:val="00FF4CAA"/>
    <w:rsid w:val="00FF500D"/>
    <w:rsid w:val="00FF5196"/>
    <w:rsid w:val="00FF609B"/>
    <w:rsid w:val="00FF67AD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5466CF"/>
  <w15:docId w15:val="{6308B916-9518-4B06-86E5-6AA313FAC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rsid w:val="00A473AF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link w:val="ac"/>
    <w:uiPriority w:val="99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basedOn w:val="a1"/>
    <w:link w:val="a4"/>
    <w:rsid w:val="006D592C"/>
    <w:rPr>
      <w:sz w:val="28"/>
    </w:rPr>
  </w:style>
  <w:style w:type="character" w:customStyle="1" w:styleId="21">
    <w:name w:val="Основной текст с отступом 2 Знак"/>
    <w:basedOn w:val="a1"/>
    <w:link w:val="20"/>
    <w:rsid w:val="00FD0F67"/>
    <w:rPr>
      <w:sz w:val="24"/>
    </w:rPr>
  </w:style>
  <w:style w:type="paragraph" w:styleId="af1">
    <w:name w:val="Plain Text"/>
    <w:basedOn w:val="a0"/>
    <w:link w:val="af2"/>
    <w:rsid w:val="00CF77CD"/>
    <w:rPr>
      <w:rFonts w:ascii="Courier New" w:eastAsia="Calibri" w:hAnsi="Courier New"/>
    </w:rPr>
  </w:style>
  <w:style w:type="character" w:customStyle="1" w:styleId="af2">
    <w:name w:val="Текст Знак"/>
    <w:basedOn w:val="a1"/>
    <w:link w:val="af1"/>
    <w:rsid w:val="00CF77CD"/>
    <w:rPr>
      <w:rFonts w:ascii="Courier New" w:eastAsia="Calibri" w:hAnsi="Courier New"/>
    </w:rPr>
  </w:style>
  <w:style w:type="paragraph" w:styleId="af3">
    <w:name w:val="footnote text"/>
    <w:basedOn w:val="a0"/>
    <w:link w:val="af4"/>
    <w:rsid w:val="00C7203F"/>
  </w:style>
  <w:style w:type="character" w:customStyle="1" w:styleId="af4">
    <w:name w:val="Текст сноски Знак"/>
    <w:basedOn w:val="a1"/>
    <w:link w:val="af3"/>
    <w:rsid w:val="00C7203F"/>
  </w:style>
  <w:style w:type="character" w:styleId="af5">
    <w:name w:val="footnote reference"/>
    <w:basedOn w:val="a1"/>
    <w:rsid w:val="00C7203F"/>
    <w:rPr>
      <w:vertAlign w:val="superscript"/>
    </w:rPr>
  </w:style>
  <w:style w:type="paragraph" w:styleId="af6">
    <w:name w:val="List Paragraph"/>
    <w:aliases w:val="Нумерованый список,List Paragraph1"/>
    <w:basedOn w:val="a0"/>
    <w:link w:val="af7"/>
    <w:uiPriority w:val="34"/>
    <w:qFormat/>
    <w:rsid w:val="00A47608"/>
    <w:pPr>
      <w:ind w:left="720"/>
    </w:pPr>
    <w:rPr>
      <w:lang w:eastAsia="ar-SA"/>
    </w:rPr>
  </w:style>
  <w:style w:type="character" w:customStyle="1" w:styleId="ac">
    <w:name w:val="Нижний колонтитул Знак"/>
    <w:basedOn w:val="a1"/>
    <w:link w:val="ab"/>
    <w:uiPriority w:val="99"/>
    <w:rsid w:val="0094712A"/>
  </w:style>
  <w:style w:type="paragraph" w:customStyle="1" w:styleId="10">
    <w:name w:val="Абзац списка1"/>
    <w:basedOn w:val="a0"/>
    <w:rsid w:val="006023FB"/>
    <w:pPr>
      <w:ind w:left="720"/>
    </w:pPr>
  </w:style>
  <w:style w:type="paragraph" w:customStyle="1" w:styleId="ConsPlusNormal">
    <w:name w:val="ConsPlusNormal"/>
    <w:rsid w:val="006023F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8">
    <w:name w:val="No Spacing"/>
    <w:basedOn w:val="a0"/>
    <w:uiPriority w:val="1"/>
    <w:qFormat/>
    <w:rsid w:val="007A6E2E"/>
    <w:pPr>
      <w:spacing w:after="200" w:line="276" w:lineRule="auto"/>
    </w:pPr>
    <w:rPr>
      <w:rFonts w:asciiTheme="minorHAnsi" w:eastAsiaTheme="minorHAnsi" w:hAnsiTheme="minorHAnsi" w:cstheme="minorBidi"/>
      <w:sz w:val="22"/>
      <w:szCs w:val="32"/>
      <w:lang w:eastAsia="en-US"/>
    </w:rPr>
  </w:style>
  <w:style w:type="character" w:customStyle="1" w:styleId="af7">
    <w:name w:val="Абзац списка Знак"/>
    <w:aliases w:val="Нумерованый список Знак,List Paragraph1 Знак"/>
    <w:link w:val="af6"/>
    <w:uiPriority w:val="34"/>
    <w:rsid w:val="00776C1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4F78C-0C70-4EE5-8008-64B3409C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2763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ПАО "МРСК Центра"-"Липецкэнерго"</vt:lpstr>
    </vt:vector>
  </TitlesOfParts>
  <Company>филиал ПАО "МРСК Центра"-"Липецкэнерго"</Company>
  <LinksUpToDate>false</LinksUpToDate>
  <CharactersWithSpaces>18478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ПАО "МРСК Центра"-"Липецкэнерго"</dc:title>
  <dc:creator>Бадулин П.Н.</dc:creator>
  <cp:lastModifiedBy>Бадулин Павел Николаевич</cp:lastModifiedBy>
  <cp:revision>224</cp:revision>
  <cp:lastPrinted>2022-11-01T11:05:00Z</cp:lastPrinted>
  <dcterms:created xsi:type="dcterms:W3CDTF">2019-10-10T13:06:00Z</dcterms:created>
  <dcterms:modified xsi:type="dcterms:W3CDTF">2022-11-01T11:06:00Z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